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89FC1" w14:textId="77777777" w:rsidR="00960BA2" w:rsidRPr="00264F97" w:rsidRDefault="00960BA2" w:rsidP="002E3243">
      <w:pPr>
        <w:jc w:val="right"/>
        <w:rPr>
          <w:rFonts w:cs="Times New Roman"/>
          <w:szCs w:val="24"/>
        </w:rPr>
      </w:pPr>
      <w:r w:rsidRPr="00264F97">
        <w:rPr>
          <w:rFonts w:cs="Times New Roman"/>
          <w:szCs w:val="24"/>
        </w:rPr>
        <w:t>EELNÕU</w:t>
      </w:r>
    </w:p>
    <w:p w14:paraId="3A4573F9" w14:textId="31CA2C31" w:rsidR="00960BA2" w:rsidRPr="00264F97" w:rsidRDefault="004038BA" w:rsidP="002E3243">
      <w:pPr>
        <w:jc w:val="right"/>
        <w:rPr>
          <w:rFonts w:cs="Times New Roman"/>
          <w:szCs w:val="24"/>
        </w:rPr>
      </w:pPr>
      <w:r>
        <w:rPr>
          <w:rFonts w:cs="Times New Roman"/>
          <w:szCs w:val="24"/>
        </w:rPr>
        <w:t>30.01</w:t>
      </w:r>
      <w:r w:rsidR="00960BA2" w:rsidRPr="00264F97">
        <w:rPr>
          <w:rFonts w:cs="Times New Roman"/>
          <w:szCs w:val="24"/>
        </w:rPr>
        <w:t>.202</w:t>
      </w:r>
      <w:r>
        <w:rPr>
          <w:rFonts w:cs="Times New Roman"/>
          <w:szCs w:val="24"/>
        </w:rPr>
        <w:t>5</w:t>
      </w:r>
    </w:p>
    <w:p w14:paraId="157EEE87" w14:textId="77777777" w:rsidR="00960BA2" w:rsidRPr="00264F97" w:rsidRDefault="00960BA2" w:rsidP="002E3243">
      <w:pPr>
        <w:jc w:val="both"/>
        <w:rPr>
          <w:rFonts w:cs="Times New Roman"/>
          <w:szCs w:val="24"/>
        </w:rPr>
      </w:pPr>
    </w:p>
    <w:p w14:paraId="41916711" w14:textId="77777777" w:rsidR="00960BA2" w:rsidRPr="00BB7841" w:rsidRDefault="00960BA2" w:rsidP="00BB7841">
      <w:pPr>
        <w:pStyle w:val="Pealkiri1"/>
        <w:spacing w:before="0" w:beforeAutospacing="0" w:after="0" w:afterAutospacing="0"/>
        <w:jc w:val="center"/>
        <w:rPr>
          <w:b w:val="0"/>
          <w:bCs w:val="0"/>
          <w:sz w:val="32"/>
          <w:szCs w:val="32"/>
        </w:rPr>
      </w:pPr>
      <w:r w:rsidRPr="00BB7841">
        <w:rPr>
          <w:sz w:val="32"/>
          <w:szCs w:val="32"/>
        </w:rPr>
        <w:t>Jäätmeseaduse muutmise seadus</w:t>
      </w:r>
    </w:p>
    <w:p w14:paraId="65C7BA95" w14:textId="77777777" w:rsidR="00960BA2" w:rsidRPr="00264F97" w:rsidRDefault="00960BA2" w:rsidP="002E3243">
      <w:pPr>
        <w:jc w:val="both"/>
        <w:rPr>
          <w:rFonts w:cs="Times New Roman"/>
          <w:szCs w:val="24"/>
        </w:rPr>
      </w:pPr>
    </w:p>
    <w:p w14:paraId="3A4DC118" w14:textId="77777777" w:rsidR="00960BA2" w:rsidRPr="00264F97" w:rsidRDefault="00960BA2" w:rsidP="002E3243">
      <w:pPr>
        <w:jc w:val="both"/>
        <w:rPr>
          <w:rFonts w:cs="Times New Roman"/>
          <w:b/>
          <w:bCs/>
          <w:szCs w:val="24"/>
        </w:rPr>
      </w:pPr>
      <w:r w:rsidRPr="00264F97">
        <w:rPr>
          <w:rFonts w:cs="Times New Roman"/>
          <w:b/>
          <w:bCs/>
          <w:szCs w:val="24"/>
        </w:rPr>
        <w:t>§ 1. Jäätmeseaduse muutmine</w:t>
      </w:r>
    </w:p>
    <w:p w14:paraId="53F593D4" w14:textId="77777777" w:rsidR="00960BA2" w:rsidRPr="00264F97" w:rsidRDefault="00960BA2" w:rsidP="002E3243">
      <w:pPr>
        <w:jc w:val="both"/>
        <w:rPr>
          <w:rFonts w:cs="Times New Roman"/>
          <w:szCs w:val="24"/>
        </w:rPr>
      </w:pPr>
    </w:p>
    <w:p w14:paraId="0F350B41" w14:textId="77777777" w:rsidR="00960BA2" w:rsidRPr="00264F97" w:rsidRDefault="00960BA2" w:rsidP="002E3243">
      <w:pPr>
        <w:jc w:val="both"/>
        <w:rPr>
          <w:rFonts w:cs="Times New Roman"/>
          <w:szCs w:val="24"/>
        </w:rPr>
      </w:pPr>
      <w:r w:rsidRPr="00264F97">
        <w:rPr>
          <w:rFonts w:cs="Times New Roman"/>
          <w:szCs w:val="24"/>
        </w:rPr>
        <w:t>Jäätmeseaduses tehakse järgmised muudatused:</w:t>
      </w:r>
    </w:p>
    <w:p w14:paraId="00FD6AEC" w14:textId="77777777" w:rsidR="00960BA2" w:rsidRPr="00264F97" w:rsidRDefault="00960BA2" w:rsidP="002E3243">
      <w:pPr>
        <w:jc w:val="both"/>
        <w:rPr>
          <w:rFonts w:cs="Times New Roman"/>
          <w:szCs w:val="24"/>
        </w:rPr>
      </w:pPr>
    </w:p>
    <w:p w14:paraId="14FB9CF4" w14:textId="1CB7D349" w:rsidR="00960BA2" w:rsidRPr="00264F97" w:rsidRDefault="00960BA2" w:rsidP="002E3243">
      <w:pPr>
        <w:jc w:val="both"/>
        <w:rPr>
          <w:rFonts w:cs="Times New Roman"/>
          <w:szCs w:val="24"/>
        </w:rPr>
      </w:pPr>
      <w:r w:rsidRPr="00264F97">
        <w:rPr>
          <w:rFonts w:cs="Times New Roman"/>
          <w:b/>
          <w:bCs/>
          <w:szCs w:val="24"/>
        </w:rPr>
        <w:t xml:space="preserve">1) </w:t>
      </w:r>
      <w:r w:rsidRPr="00264F97">
        <w:rPr>
          <w:rFonts w:cs="Times New Roman"/>
          <w:szCs w:val="24"/>
        </w:rPr>
        <w:t>paragrahv 24</w:t>
      </w:r>
      <w:r w:rsidRPr="00264F97">
        <w:rPr>
          <w:rFonts w:cs="Times New Roman"/>
          <w:szCs w:val="24"/>
          <w:vertAlign w:val="superscript"/>
        </w:rPr>
        <w:t>1</w:t>
      </w:r>
      <w:r w:rsidRPr="00264F97">
        <w:rPr>
          <w:rFonts w:cs="Times New Roman"/>
          <w:szCs w:val="24"/>
        </w:rPr>
        <w:t xml:space="preserve"> tunnistatakse kehtetuks</w:t>
      </w:r>
      <w:r w:rsidR="002E3243">
        <w:rPr>
          <w:rFonts w:cs="Times New Roman"/>
          <w:szCs w:val="24"/>
        </w:rPr>
        <w:t>;</w:t>
      </w:r>
    </w:p>
    <w:p w14:paraId="13C0FF7B" w14:textId="77777777" w:rsidR="00960BA2" w:rsidRPr="00264F97" w:rsidRDefault="00960BA2" w:rsidP="002E3243">
      <w:pPr>
        <w:jc w:val="both"/>
        <w:rPr>
          <w:rFonts w:cs="Times New Roman"/>
          <w:szCs w:val="24"/>
        </w:rPr>
      </w:pPr>
    </w:p>
    <w:p w14:paraId="6E15D18F" w14:textId="2847FD6B" w:rsidR="00960BA2" w:rsidRDefault="00960BA2" w:rsidP="002E3243">
      <w:pPr>
        <w:ind w:right="-10"/>
        <w:jc w:val="both"/>
        <w:rPr>
          <w:rFonts w:cs="Times New Roman"/>
          <w:szCs w:val="24"/>
        </w:rPr>
      </w:pPr>
      <w:r w:rsidRPr="00264F97">
        <w:rPr>
          <w:rFonts w:cs="Times New Roman"/>
          <w:b/>
          <w:bCs/>
          <w:szCs w:val="24"/>
        </w:rPr>
        <w:t>2)</w:t>
      </w:r>
      <w:r w:rsidRPr="00264F97">
        <w:rPr>
          <w:rFonts w:cs="Times New Roman"/>
          <w:szCs w:val="24"/>
        </w:rPr>
        <w:t xml:space="preserve"> paragrahvi 25 lõi</w:t>
      </w:r>
      <w:r w:rsidR="002E3243">
        <w:rPr>
          <w:rFonts w:cs="Times New Roman"/>
          <w:szCs w:val="24"/>
        </w:rPr>
        <w:t>k</w:t>
      </w:r>
      <w:r w:rsidRPr="00264F97">
        <w:rPr>
          <w:rFonts w:cs="Times New Roman"/>
          <w:szCs w:val="24"/>
        </w:rPr>
        <w:t>e 3 punkt 1</w:t>
      </w:r>
      <w:r w:rsidRPr="00264F97">
        <w:rPr>
          <w:rFonts w:cs="Times New Roman"/>
          <w:szCs w:val="24"/>
          <w:vertAlign w:val="superscript"/>
        </w:rPr>
        <w:t xml:space="preserve"> </w:t>
      </w:r>
      <w:r w:rsidRPr="00264F97">
        <w:rPr>
          <w:rFonts w:cs="Times New Roman"/>
          <w:szCs w:val="24"/>
        </w:rPr>
        <w:t>muudetakse ja sõnastatakse järgmiselt:</w:t>
      </w:r>
    </w:p>
    <w:p w14:paraId="0ED485E7" w14:textId="4C883A1E" w:rsidR="00EA054F" w:rsidRPr="00BB7841" w:rsidRDefault="00EA054F" w:rsidP="002E3243">
      <w:pPr>
        <w:jc w:val="both"/>
        <w:rPr>
          <w:rFonts w:cs="Times New Roman"/>
        </w:rPr>
      </w:pPr>
      <w:r w:rsidRPr="50E9E442">
        <w:rPr>
          <w:color w:val="202020"/>
        </w:rPr>
        <w:t xml:space="preserve">„1) patarei ja aku </w:t>
      </w:r>
      <w:commentRangeStart w:id="0"/>
      <w:r w:rsidRPr="50E9E442">
        <w:rPr>
          <w:color w:val="202020"/>
        </w:rPr>
        <w:t>on</w:t>
      </w:r>
      <w:commentRangeEnd w:id="0"/>
      <w:r>
        <w:rPr>
          <w:rStyle w:val="Kommentaariviide"/>
        </w:rPr>
        <w:commentReference w:id="0"/>
      </w:r>
      <w:r w:rsidRPr="50E9E442">
        <w:rPr>
          <w:color w:val="202020"/>
        </w:rPr>
        <w:t xml:space="preserve"> Euroopa Parlamendi ja nõukogu määruse (EL) </w:t>
      </w:r>
      <w:r w:rsidRPr="50E9E442">
        <w:rPr>
          <w:rFonts w:cs="Times New Roman"/>
        </w:rPr>
        <w:t>2023/1542, mis käsitleb patareisid ja akusid ning patarei- ja akujäätmeid, millega muudetakse direktiivi 2008/98/EÜ ja määrust (EL) 2019/1020 ning tunnistatakse kehtetuks direktiiv 2006/66/EÜ (ELT L 191, 28.</w:t>
      </w:r>
      <w:ins w:id="1" w:author="Moonika Kuusk - JUSTDIGI" w:date="2025-04-04T10:42:00Z">
        <w:r w:rsidR="00CB73C8" w:rsidRPr="50E9E442">
          <w:rPr>
            <w:rFonts w:cs="Times New Roman"/>
          </w:rPr>
          <w:t>0</w:t>
        </w:r>
      </w:ins>
      <w:r w:rsidRPr="50E9E442">
        <w:rPr>
          <w:rFonts w:cs="Times New Roman"/>
        </w:rPr>
        <w:t>7.2023, lk 1</w:t>
      </w:r>
      <w:r w:rsidR="00923788" w:rsidRPr="50E9E442">
        <w:rPr>
          <w:rFonts w:cs="Times New Roman"/>
        </w:rPr>
        <w:t>–</w:t>
      </w:r>
      <w:r w:rsidRPr="50E9E442">
        <w:rPr>
          <w:rFonts w:cs="Times New Roman"/>
        </w:rPr>
        <w:t>117), artikli 3 lõikes 1 määratletud patarei või aku</w:t>
      </w:r>
      <w:commentRangeStart w:id="2"/>
      <w:del w:id="3" w:author="Moonika Kuusk - JUSTDIGI" w:date="2025-04-01T14:26:00Z">
        <w:r w:rsidRPr="50E9E442" w:rsidDel="00960BA2">
          <w:rPr>
            <w:rFonts w:cs="Times New Roman"/>
          </w:rPr>
          <w:delText>.</w:delText>
        </w:r>
      </w:del>
      <w:ins w:id="4" w:author="Kärt Voor - JUSTDIGI" w:date="2025-04-04T07:07:00Z">
        <w:r w:rsidR="7228EF3C" w:rsidRPr="50E9E442">
          <w:rPr>
            <w:rFonts w:cs="Times New Roman"/>
          </w:rPr>
          <w:t>;</w:t>
        </w:r>
      </w:ins>
      <w:r w:rsidR="00960BA2" w:rsidRPr="50E9E442">
        <w:rPr>
          <w:rFonts w:cs="Times New Roman"/>
          <w:color w:val="202020"/>
        </w:rPr>
        <w:t>“;</w:t>
      </w:r>
      <w:commentRangeEnd w:id="2"/>
      <w:r>
        <w:rPr>
          <w:rStyle w:val="Kommentaariviide"/>
        </w:rPr>
        <w:commentReference w:id="2"/>
      </w:r>
    </w:p>
    <w:p w14:paraId="4185A78E" w14:textId="77777777" w:rsidR="002E3243" w:rsidRPr="005B4425" w:rsidRDefault="002E3243" w:rsidP="00BB7841">
      <w:pPr>
        <w:jc w:val="both"/>
        <w:rPr>
          <w:color w:val="202020"/>
        </w:rPr>
      </w:pPr>
    </w:p>
    <w:p w14:paraId="3A6D1F31" w14:textId="62C36C7C" w:rsidR="00960BA2" w:rsidRPr="00264F97" w:rsidRDefault="00960BA2" w:rsidP="002E3243">
      <w:pPr>
        <w:ind w:right="-10"/>
        <w:jc w:val="both"/>
        <w:rPr>
          <w:rFonts w:cs="Times New Roman"/>
        </w:rPr>
      </w:pPr>
      <w:r w:rsidRPr="18176239">
        <w:rPr>
          <w:rFonts w:cs="Times New Roman"/>
          <w:b/>
        </w:rPr>
        <w:t>3)</w:t>
      </w:r>
      <w:r w:rsidRPr="18176239">
        <w:rPr>
          <w:rFonts w:cs="Times New Roman"/>
        </w:rPr>
        <w:t xml:space="preserve"> paragrahvi 25</w:t>
      </w:r>
      <w:r w:rsidRPr="18176239">
        <w:rPr>
          <w:rFonts w:cs="Times New Roman"/>
          <w:vertAlign w:val="superscript"/>
        </w:rPr>
        <w:t>1</w:t>
      </w:r>
      <w:r w:rsidRPr="18176239">
        <w:rPr>
          <w:rFonts w:cs="Times New Roman"/>
        </w:rPr>
        <w:t xml:space="preserve"> lõi</w:t>
      </w:r>
      <w:r w:rsidR="00454835" w:rsidRPr="18176239">
        <w:rPr>
          <w:rFonts w:cs="Times New Roman"/>
        </w:rPr>
        <w:t>g</w:t>
      </w:r>
      <w:r w:rsidRPr="18176239">
        <w:rPr>
          <w:rFonts w:cs="Times New Roman"/>
        </w:rPr>
        <w:t>et</w:t>
      </w:r>
      <w:r w:rsidR="00EA054F" w:rsidRPr="18176239">
        <w:rPr>
          <w:rFonts w:cs="Times New Roman"/>
        </w:rPr>
        <w:t xml:space="preserve"> 6 </w:t>
      </w:r>
      <w:r w:rsidR="002903BD" w:rsidRPr="18176239">
        <w:rPr>
          <w:rFonts w:cs="Times New Roman"/>
        </w:rPr>
        <w:t xml:space="preserve">täiendatakse </w:t>
      </w:r>
      <w:r w:rsidR="002E3243" w:rsidRPr="18176239">
        <w:rPr>
          <w:rFonts w:cs="Times New Roman"/>
        </w:rPr>
        <w:t xml:space="preserve">pärast tekstiosa „kantavatest patareidest ja akudest“ </w:t>
      </w:r>
      <w:r w:rsidR="002903BD" w:rsidRPr="18176239">
        <w:rPr>
          <w:rFonts w:cs="Times New Roman"/>
        </w:rPr>
        <w:t>tekstiosaga „</w:t>
      </w:r>
      <w:commentRangeStart w:id="5"/>
      <w:ins w:id="6" w:author="Moonika Kuusk - JUSTDIGI" w:date="2025-04-01T14:28:00Z" w16du:dateUtc="2025-04-01T11:28:00Z">
        <w:r w:rsidR="004113A8" w:rsidRPr="007F046A">
          <w:rPr>
            <w:rFonts w:cs="Times New Roman"/>
            <w:szCs w:val="24"/>
          </w:rPr>
          <w:t>,</w:t>
        </w:r>
      </w:ins>
      <w:commentRangeEnd w:id="5"/>
      <w:r>
        <w:rPr>
          <w:rStyle w:val="Kommentaariviide"/>
        </w:rPr>
        <w:commentReference w:id="5"/>
      </w:r>
      <w:ins w:id="7" w:author="Moonika Kuusk - JUSTDIGI" w:date="2025-04-01T14:28:00Z" w16du:dateUtc="2025-04-01T11:28:00Z">
        <w:r w:rsidR="004113A8" w:rsidRPr="18176239">
          <w:rPr>
            <w:rFonts w:cs="Times New Roman"/>
          </w:rPr>
          <w:t xml:space="preserve"> </w:t>
        </w:r>
      </w:ins>
      <w:r w:rsidR="002903BD" w:rsidRPr="18176239">
        <w:rPr>
          <w:rFonts w:cs="Times New Roman"/>
        </w:rPr>
        <w:t>kergtra</w:t>
      </w:r>
      <w:r w:rsidR="0009085F" w:rsidRPr="18176239">
        <w:rPr>
          <w:rFonts w:cs="Times New Roman"/>
        </w:rPr>
        <w:t>nspordivahendi</w:t>
      </w:r>
      <w:r w:rsidR="00002F92" w:rsidRPr="18176239">
        <w:rPr>
          <w:rFonts w:cs="Times New Roman"/>
        </w:rPr>
        <w:t>te</w:t>
      </w:r>
      <w:r w:rsidR="0089324A" w:rsidRPr="18176239">
        <w:rPr>
          <w:rFonts w:cs="Times New Roman"/>
        </w:rPr>
        <w:t xml:space="preserve"> akudest</w:t>
      </w:r>
      <w:r w:rsidR="0009085F" w:rsidRPr="18176239">
        <w:rPr>
          <w:rFonts w:cs="Times New Roman"/>
        </w:rPr>
        <w:t>, elektrisõiduki</w:t>
      </w:r>
      <w:r w:rsidR="0089324A" w:rsidRPr="18176239">
        <w:rPr>
          <w:rFonts w:cs="Times New Roman"/>
        </w:rPr>
        <w:t>akudest</w:t>
      </w:r>
      <w:r w:rsidR="00946142" w:rsidRPr="18176239">
        <w:rPr>
          <w:rFonts w:cs="Times New Roman"/>
        </w:rPr>
        <w:t>,</w:t>
      </w:r>
      <w:r w:rsidR="0009085F" w:rsidRPr="18176239">
        <w:rPr>
          <w:rFonts w:cs="Times New Roman"/>
        </w:rPr>
        <w:t xml:space="preserve"> tööstuslike</w:t>
      </w:r>
      <w:r w:rsidR="0089324A" w:rsidRPr="18176239">
        <w:rPr>
          <w:rFonts w:cs="Times New Roman"/>
        </w:rPr>
        <w:t>st patareidest ja akudest</w:t>
      </w:r>
      <w:r w:rsidR="00521DEC" w:rsidRPr="18176239">
        <w:rPr>
          <w:rFonts w:cs="Times New Roman"/>
        </w:rPr>
        <w:t>“</w:t>
      </w:r>
      <w:r w:rsidR="00DD65A0" w:rsidRPr="18176239">
        <w:rPr>
          <w:rFonts w:cs="Times New Roman"/>
        </w:rPr>
        <w:t>;</w:t>
      </w:r>
    </w:p>
    <w:p w14:paraId="07527684" w14:textId="77777777" w:rsidR="00960BA2" w:rsidRPr="00264F97" w:rsidRDefault="00960BA2" w:rsidP="002E3243">
      <w:pPr>
        <w:jc w:val="both"/>
        <w:rPr>
          <w:rFonts w:cs="Times New Roman"/>
        </w:rPr>
      </w:pPr>
    </w:p>
    <w:p w14:paraId="01996605" w14:textId="5E01871D" w:rsidR="1CF5B93B" w:rsidRDefault="1CF5B93B" w:rsidP="002E3243">
      <w:pPr>
        <w:jc w:val="both"/>
        <w:rPr>
          <w:rFonts w:cs="Times New Roman"/>
        </w:rPr>
      </w:pPr>
      <w:r w:rsidRPr="21346DB1">
        <w:rPr>
          <w:rFonts w:cs="Times New Roman"/>
          <w:b/>
          <w:bCs/>
        </w:rPr>
        <w:t>4)</w:t>
      </w:r>
      <w:r w:rsidRPr="21346DB1">
        <w:rPr>
          <w:rFonts w:cs="Times New Roman"/>
        </w:rPr>
        <w:t xml:space="preserve"> </w:t>
      </w:r>
      <w:r w:rsidR="2EF73ECB" w:rsidRPr="21346DB1">
        <w:rPr>
          <w:rFonts w:cs="Times New Roman"/>
        </w:rPr>
        <w:t>paragrahvi 26</w:t>
      </w:r>
      <w:r w:rsidR="2EF73ECB" w:rsidRPr="21346DB1">
        <w:rPr>
          <w:rFonts w:cs="Times New Roman"/>
          <w:vertAlign w:val="superscript"/>
        </w:rPr>
        <w:t xml:space="preserve">1 </w:t>
      </w:r>
      <w:r w:rsidR="2EF73ECB" w:rsidRPr="21346DB1">
        <w:rPr>
          <w:rFonts w:cs="Times New Roman"/>
        </w:rPr>
        <w:t xml:space="preserve">lõige </w:t>
      </w:r>
      <w:r w:rsidR="12418EA8" w:rsidRPr="21346DB1">
        <w:rPr>
          <w:rFonts w:cs="Times New Roman"/>
        </w:rPr>
        <w:t>1 muudetakse ja sõnastatakse järgmiselt:</w:t>
      </w:r>
    </w:p>
    <w:p w14:paraId="08981403" w14:textId="4A7793AC" w:rsidR="00960BA2" w:rsidRDefault="002E3243" w:rsidP="002E3243">
      <w:pPr>
        <w:jc w:val="both"/>
        <w:rPr>
          <w:rFonts w:eastAsia="Times New Roman" w:cs="Times New Roman"/>
          <w:szCs w:val="24"/>
        </w:rPr>
      </w:pPr>
      <w:r>
        <w:rPr>
          <w:rFonts w:cs="Times New Roman"/>
        </w:rPr>
        <w:t>„</w:t>
      </w:r>
      <w:r w:rsidR="12418EA8" w:rsidRPr="606746F3">
        <w:rPr>
          <w:rFonts w:cs="Times New Roman"/>
        </w:rPr>
        <w:t>(1) Pr</w:t>
      </w:r>
      <w:r w:rsidR="12418EA8" w:rsidRPr="606746F3">
        <w:rPr>
          <w:rFonts w:eastAsia="Times New Roman" w:cs="Times New Roman"/>
          <w:szCs w:val="24"/>
        </w:rPr>
        <w:t>obleemtooteregi</w:t>
      </w:r>
      <w:r w:rsidR="043BDBA2" w:rsidRPr="606746F3">
        <w:rPr>
          <w:rFonts w:eastAsia="Times New Roman" w:cs="Times New Roman"/>
          <w:szCs w:val="24"/>
        </w:rPr>
        <w:t>s</w:t>
      </w:r>
      <w:r w:rsidR="12418EA8" w:rsidRPr="606746F3">
        <w:rPr>
          <w:rFonts w:eastAsia="Times New Roman" w:cs="Times New Roman"/>
          <w:szCs w:val="24"/>
        </w:rPr>
        <w:t xml:space="preserve">ter on </w:t>
      </w:r>
      <w:r w:rsidR="12418EA8" w:rsidRPr="606746F3">
        <w:rPr>
          <w:rFonts w:eastAsia="Times New Roman" w:cs="Times New Roman"/>
          <w:color w:val="202020"/>
          <w:szCs w:val="24"/>
        </w:rPr>
        <w:t xml:space="preserve">riigi infosüsteemi kuuluv andmekogu, mille </w:t>
      </w:r>
      <w:r w:rsidR="003377B8">
        <w:rPr>
          <w:rFonts w:eastAsia="Times New Roman" w:cs="Times New Roman"/>
          <w:color w:val="202020"/>
          <w:szCs w:val="24"/>
        </w:rPr>
        <w:t>eesmärk</w:t>
      </w:r>
      <w:r w:rsidR="12418EA8" w:rsidRPr="606746F3">
        <w:rPr>
          <w:rFonts w:eastAsia="Times New Roman" w:cs="Times New Roman"/>
          <w:color w:val="202020"/>
          <w:szCs w:val="24"/>
        </w:rPr>
        <w:t xml:space="preserve"> </w:t>
      </w:r>
      <w:r w:rsidR="2CE5FE95" w:rsidRPr="606746F3">
        <w:rPr>
          <w:rFonts w:eastAsia="Times New Roman" w:cs="Times New Roman"/>
          <w:szCs w:val="24"/>
        </w:rPr>
        <w:t xml:space="preserve">on </w:t>
      </w:r>
      <w:r>
        <w:rPr>
          <w:rFonts w:eastAsia="Times New Roman" w:cs="Times New Roman"/>
          <w:szCs w:val="24"/>
        </w:rPr>
        <w:t xml:space="preserve">koondada </w:t>
      </w:r>
      <w:r w:rsidR="2CE5FE95" w:rsidRPr="606746F3">
        <w:rPr>
          <w:rFonts w:eastAsia="Times New Roman" w:cs="Times New Roman"/>
          <w:szCs w:val="24"/>
        </w:rPr>
        <w:t>andme</w:t>
      </w:r>
      <w:r>
        <w:rPr>
          <w:rFonts w:eastAsia="Times New Roman" w:cs="Times New Roman"/>
          <w:szCs w:val="24"/>
        </w:rPr>
        <w:t>d</w:t>
      </w:r>
      <w:r w:rsidR="2CE5FE95" w:rsidRPr="606746F3">
        <w:rPr>
          <w:rFonts w:eastAsia="Times New Roman" w:cs="Times New Roman"/>
          <w:szCs w:val="24"/>
        </w:rPr>
        <w:t xml:space="preserve"> probleemtoodete tootjate ja tootjate ühenduste kohta</w:t>
      </w:r>
      <w:r w:rsidR="00923788">
        <w:rPr>
          <w:rFonts w:eastAsia="Times New Roman" w:cs="Times New Roman"/>
          <w:szCs w:val="24"/>
        </w:rPr>
        <w:t xml:space="preserve"> ning</w:t>
      </w:r>
      <w:r w:rsidR="2CE5FE95" w:rsidRPr="606746F3">
        <w:rPr>
          <w:rFonts w:eastAsia="Times New Roman" w:cs="Times New Roman"/>
          <w:szCs w:val="24"/>
        </w:rPr>
        <w:t xml:space="preserve"> </w:t>
      </w:r>
      <w:r>
        <w:rPr>
          <w:rFonts w:eastAsia="Times New Roman" w:cs="Times New Roman"/>
          <w:szCs w:val="24"/>
        </w:rPr>
        <w:t xml:space="preserve">pidada </w:t>
      </w:r>
      <w:r w:rsidR="2CE5FE95" w:rsidRPr="606746F3">
        <w:rPr>
          <w:rFonts w:eastAsia="Times New Roman" w:cs="Times New Roman"/>
          <w:szCs w:val="24"/>
        </w:rPr>
        <w:t>arvestus</w:t>
      </w:r>
      <w:r>
        <w:rPr>
          <w:rFonts w:eastAsia="Times New Roman" w:cs="Times New Roman"/>
          <w:szCs w:val="24"/>
        </w:rPr>
        <w:t>t</w:t>
      </w:r>
      <w:r w:rsidR="2CE5FE95" w:rsidRPr="606746F3">
        <w:rPr>
          <w:rFonts w:eastAsia="Times New Roman" w:cs="Times New Roman"/>
          <w:szCs w:val="24"/>
        </w:rPr>
        <w:t xml:space="preserve"> turule lastud probleemtoodete, Eestis probleemtoodetest tekkinud jäätmete kogumise, käitlemise, taaskasutamise</w:t>
      </w:r>
      <w:r w:rsidR="00EA054F" w:rsidRPr="00EA054F">
        <w:rPr>
          <w:rFonts w:cs="Times New Roman"/>
          <w:szCs w:val="24"/>
        </w:rPr>
        <w:t xml:space="preserve"> ja </w:t>
      </w:r>
      <w:r w:rsidR="2CE5FE95" w:rsidRPr="606746F3">
        <w:rPr>
          <w:rFonts w:eastAsia="Times New Roman" w:cs="Times New Roman"/>
          <w:szCs w:val="24"/>
        </w:rPr>
        <w:t>taaskasutamise sihtarvude saavutamise kohta</w:t>
      </w:r>
      <w:r>
        <w:rPr>
          <w:rFonts w:eastAsia="Times New Roman" w:cs="Times New Roman"/>
          <w:szCs w:val="24"/>
        </w:rPr>
        <w:t>, et</w:t>
      </w:r>
      <w:r w:rsidR="2CE5FE95" w:rsidRPr="606746F3">
        <w:rPr>
          <w:rFonts w:eastAsia="Times New Roman" w:cs="Times New Roman"/>
          <w:szCs w:val="24"/>
        </w:rPr>
        <w:t xml:space="preserve"> edendada jäätmetekke vältimist ja vähendamist, jäätmete kogumist ja käitlemist ning taaskasutamist ja ringlussevõttu. Andmekogu kasutatakse riikliku järelevalve te</w:t>
      </w:r>
      <w:ins w:id="8" w:author="Moonika Kuusk - JUSTDIGI" w:date="2025-04-01T14:30:00Z" w16du:dateUtc="2025-04-01T11:30:00Z">
        <w:r w:rsidR="00C96561">
          <w:rPr>
            <w:rFonts w:eastAsia="Times New Roman" w:cs="Times New Roman"/>
            <w:szCs w:val="24"/>
          </w:rPr>
          <w:t>ge</w:t>
        </w:r>
      </w:ins>
      <w:del w:id="9" w:author="Moonika Kuusk - JUSTDIGI" w:date="2025-04-01T14:30:00Z" w16du:dateUtc="2025-04-01T11:30:00Z">
        <w:r w:rsidR="2CE5FE95" w:rsidRPr="606746F3" w:rsidDel="00C96561">
          <w:rPr>
            <w:rFonts w:eastAsia="Times New Roman" w:cs="Times New Roman"/>
            <w:szCs w:val="24"/>
          </w:rPr>
          <w:delText>osta</w:delText>
        </w:r>
      </w:del>
      <w:r w:rsidR="2CE5FE95" w:rsidRPr="606746F3">
        <w:rPr>
          <w:rFonts w:eastAsia="Times New Roman" w:cs="Times New Roman"/>
          <w:szCs w:val="24"/>
        </w:rPr>
        <w:t>miseks ja registrisse kantud andmete alusel Euroopa Komisjonile jäätme</w:t>
      </w:r>
      <w:r>
        <w:rPr>
          <w:rFonts w:eastAsia="Times New Roman" w:cs="Times New Roman"/>
          <w:szCs w:val="24"/>
        </w:rPr>
        <w:t>te kohta</w:t>
      </w:r>
      <w:r w:rsidR="2CE5FE95" w:rsidRPr="606746F3">
        <w:rPr>
          <w:rFonts w:eastAsia="Times New Roman" w:cs="Times New Roman"/>
          <w:szCs w:val="24"/>
        </w:rPr>
        <w:t xml:space="preserve"> teabe esitamiseks.</w:t>
      </w:r>
      <w:r>
        <w:rPr>
          <w:rFonts w:eastAsia="Times New Roman" w:cs="Times New Roman"/>
          <w:szCs w:val="24"/>
        </w:rPr>
        <w:t>“</w:t>
      </w:r>
      <w:r w:rsidR="56F05FF2" w:rsidRPr="606746F3">
        <w:rPr>
          <w:rFonts w:eastAsia="Times New Roman" w:cs="Times New Roman"/>
          <w:szCs w:val="24"/>
        </w:rPr>
        <w:t>;</w:t>
      </w:r>
    </w:p>
    <w:p w14:paraId="5CC5D147" w14:textId="77777777" w:rsidR="00C0399E" w:rsidRPr="005B4425" w:rsidRDefault="00C0399E" w:rsidP="002E3243">
      <w:pPr>
        <w:jc w:val="both"/>
        <w:rPr>
          <w:color w:val="202020"/>
        </w:rPr>
      </w:pPr>
    </w:p>
    <w:p w14:paraId="6C77F1F1" w14:textId="77777777" w:rsidR="00436B36" w:rsidRDefault="2EF73ECB" w:rsidP="00BB7841">
      <w:pPr>
        <w:jc w:val="both"/>
        <w:rPr>
          <w:rFonts w:eastAsia="Times New Roman" w:cs="Times New Roman"/>
          <w:szCs w:val="24"/>
        </w:rPr>
      </w:pPr>
      <w:bookmarkStart w:id="10" w:name="_Hlk174615818"/>
      <w:r w:rsidRPr="21346DB1">
        <w:rPr>
          <w:rFonts w:cs="Times New Roman"/>
          <w:b/>
          <w:bCs/>
        </w:rPr>
        <w:t xml:space="preserve">5) </w:t>
      </w:r>
      <w:r w:rsidR="627988F9" w:rsidRPr="21346DB1">
        <w:rPr>
          <w:rFonts w:eastAsia="Times New Roman" w:cs="Times New Roman"/>
          <w:szCs w:val="24"/>
        </w:rPr>
        <w:t>paragrahvi 26</w:t>
      </w:r>
      <w:r w:rsidR="627988F9" w:rsidRPr="21346DB1">
        <w:rPr>
          <w:rFonts w:eastAsia="Times New Roman" w:cs="Times New Roman"/>
          <w:szCs w:val="24"/>
          <w:vertAlign w:val="superscript"/>
        </w:rPr>
        <w:t xml:space="preserve">1 </w:t>
      </w:r>
      <w:r w:rsidR="00436B36">
        <w:rPr>
          <w:rFonts w:eastAsia="Times New Roman" w:cs="Times New Roman"/>
          <w:szCs w:val="24"/>
        </w:rPr>
        <w:t>täiendatakse lõikega 1</w:t>
      </w:r>
      <w:r w:rsidR="00436B36">
        <w:rPr>
          <w:rFonts w:eastAsia="Times New Roman" w:cs="Times New Roman"/>
          <w:szCs w:val="24"/>
          <w:vertAlign w:val="superscript"/>
        </w:rPr>
        <w:t>5</w:t>
      </w:r>
      <w:r w:rsidR="00436B36">
        <w:rPr>
          <w:rFonts w:eastAsia="Times New Roman" w:cs="Times New Roman"/>
          <w:szCs w:val="24"/>
        </w:rPr>
        <w:t xml:space="preserve"> järgmises sõnastuses:</w:t>
      </w:r>
    </w:p>
    <w:p w14:paraId="7548993C" w14:textId="77777777" w:rsidR="00436B36" w:rsidRDefault="00436B36" w:rsidP="00BB7841">
      <w:pPr>
        <w:jc w:val="both"/>
        <w:rPr>
          <w:rFonts w:eastAsia="Times New Roman" w:cs="Times New Roman"/>
          <w:szCs w:val="24"/>
        </w:rPr>
      </w:pPr>
      <w:r>
        <w:rPr>
          <w:rFonts w:eastAsia="Times New Roman" w:cs="Times New Roman"/>
          <w:szCs w:val="24"/>
        </w:rPr>
        <w:t>„(1</w:t>
      </w:r>
      <w:r>
        <w:rPr>
          <w:rFonts w:eastAsia="Times New Roman" w:cs="Times New Roman"/>
          <w:szCs w:val="24"/>
          <w:vertAlign w:val="superscript"/>
        </w:rPr>
        <w:t>5</w:t>
      </w:r>
      <w:r>
        <w:rPr>
          <w:rFonts w:eastAsia="Times New Roman" w:cs="Times New Roman"/>
          <w:szCs w:val="24"/>
        </w:rPr>
        <w:t>) Probleemtooteregistri vastutav töötleja on Kliimaministeerium.“;</w:t>
      </w:r>
    </w:p>
    <w:p w14:paraId="554609C1" w14:textId="77777777" w:rsidR="00436B36" w:rsidRDefault="00436B36" w:rsidP="00BB7841">
      <w:pPr>
        <w:jc w:val="both"/>
        <w:rPr>
          <w:rFonts w:eastAsia="Times New Roman" w:cs="Times New Roman"/>
          <w:szCs w:val="24"/>
        </w:rPr>
      </w:pPr>
    </w:p>
    <w:p w14:paraId="2D6F1B9B" w14:textId="522A91D0" w:rsidR="005B4425" w:rsidRDefault="00436B36" w:rsidP="00BB7841">
      <w:pPr>
        <w:jc w:val="both"/>
        <w:rPr>
          <w:rFonts w:eastAsia="Times New Roman" w:cs="Times New Roman"/>
          <w:szCs w:val="24"/>
        </w:rPr>
      </w:pPr>
      <w:r w:rsidRPr="005B4425">
        <w:rPr>
          <w:rFonts w:eastAsia="Times New Roman" w:cs="Times New Roman"/>
          <w:b/>
          <w:bCs/>
          <w:szCs w:val="24"/>
        </w:rPr>
        <w:t>6)</w:t>
      </w:r>
      <w:r w:rsidR="003377B8">
        <w:rPr>
          <w:rFonts w:eastAsia="Times New Roman" w:cs="Times New Roman"/>
          <w:szCs w:val="24"/>
        </w:rPr>
        <w:t xml:space="preserve"> </w:t>
      </w:r>
      <w:r>
        <w:rPr>
          <w:rFonts w:eastAsia="Times New Roman" w:cs="Times New Roman"/>
          <w:szCs w:val="24"/>
        </w:rPr>
        <w:t>paragrahvi 26</w:t>
      </w:r>
      <w:r>
        <w:rPr>
          <w:rFonts w:eastAsia="Times New Roman" w:cs="Times New Roman"/>
          <w:szCs w:val="24"/>
          <w:vertAlign w:val="superscript"/>
        </w:rPr>
        <w:t>1</w:t>
      </w:r>
      <w:r w:rsidR="005B4425">
        <w:rPr>
          <w:rFonts w:eastAsia="Times New Roman" w:cs="Times New Roman"/>
          <w:szCs w:val="24"/>
        </w:rPr>
        <w:t xml:space="preserve"> lõige</w:t>
      </w:r>
      <w:r>
        <w:rPr>
          <w:rFonts w:eastAsia="Times New Roman" w:cs="Times New Roman"/>
          <w:szCs w:val="24"/>
        </w:rPr>
        <w:t xml:space="preserve"> </w:t>
      </w:r>
      <w:r w:rsidR="003377B8">
        <w:rPr>
          <w:rFonts w:eastAsia="Times New Roman" w:cs="Times New Roman"/>
          <w:szCs w:val="24"/>
        </w:rPr>
        <w:t xml:space="preserve">2 </w:t>
      </w:r>
      <w:r>
        <w:rPr>
          <w:rFonts w:eastAsia="Times New Roman" w:cs="Times New Roman"/>
          <w:szCs w:val="24"/>
        </w:rPr>
        <w:t>muudetakse ja sõnastatakse järgmiselt:</w:t>
      </w:r>
    </w:p>
    <w:p w14:paraId="1A585ADA" w14:textId="50BCB6B8" w:rsidR="00F3210C" w:rsidRDefault="005B4425" w:rsidP="00BB7841">
      <w:pPr>
        <w:jc w:val="both"/>
        <w:rPr>
          <w:rFonts w:eastAsia="Times New Roman" w:cs="Times New Roman"/>
        </w:rPr>
      </w:pPr>
      <w:r w:rsidRPr="18176239">
        <w:rPr>
          <w:rFonts w:eastAsia="Times New Roman" w:cs="Times New Roman"/>
        </w:rPr>
        <w:t xml:space="preserve">„(2) Probleemtooteregistri põhimääruse </w:t>
      </w:r>
      <w:commentRangeStart w:id="11"/>
      <w:r w:rsidRPr="18176239">
        <w:rPr>
          <w:rFonts w:eastAsia="Times New Roman" w:cs="Times New Roman"/>
        </w:rPr>
        <w:t>kinnitab</w:t>
      </w:r>
      <w:commentRangeEnd w:id="11"/>
      <w:r>
        <w:rPr>
          <w:rStyle w:val="Kommentaariviide"/>
        </w:rPr>
        <w:commentReference w:id="11"/>
      </w:r>
      <w:r w:rsidRPr="18176239">
        <w:rPr>
          <w:rFonts w:eastAsia="Times New Roman" w:cs="Times New Roman"/>
        </w:rPr>
        <w:t xml:space="preserve"> Vabariigi Valitsus määrusega, milles sätestatakse:</w:t>
      </w:r>
    </w:p>
    <w:p w14:paraId="318C7573" w14:textId="3378CC7C" w:rsidR="627988F9" w:rsidRDefault="627988F9" w:rsidP="002E3243">
      <w:pPr>
        <w:jc w:val="both"/>
        <w:rPr>
          <w:rFonts w:eastAsia="Times New Roman" w:cs="Times New Roman"/>
          <w:szCs w:val="24"/>
        </w:rPr>
      </w:pPr>
      <w:r w:rsidRPr="21346DB1">
        <w:rPr>
          <w:rFonts w:eastAsia="Times New Roman" w:cs="Times New Roman"/>
          <w:szCs w:val="24"/>
        </w:rPr>
        <w:t>1) vastutav</w:t>
      </w:r>
      <w:r w:rsidR="005B4425">
        <w:rPr>
          <w:rFonts w:eastAsia="Times New Roman" w:cs="Times New Roman"/>
          <w:szCs w:val="24"/>
        </w:rPr>
        <w:t>a</w:t>
      </w:r>
      <w:r w:rsidRPr="21346DB1">
        <w:rPr>
          <w:rFonts w:eastAsia="Times New Roman" w:cs="Times New Roman"/>
          <w:szCs w:val="24"/>
        </w:rPr>
        <w:t xml:space="preserve"> ja volitatud töötleja</w:t>
      </w:r>
      <w:r w:rsidR="005B4425">
        <w:rPr>
          <w:rFonts w:eastAsia="Times New Roman" w:cs="Times New Roman"/>
          <w:szCs w:val="24"/>
        </w:rPr>
        <w:t xml:space="preserve"> ülesanded</w:t>
      </w:r>
      <w:r w:rsidRPr="21346DB1">
        <w:rPr>
          <w:rFonts w:eastAsia="Times New Roman" w:cs="Times New Roman"/>
          <w:szCs w:val="24"/>
        </w:rPr>
        <w:t>;</w:t>
      </w:r>
    </w:p>
    <w:p w14:paraId="74828D2C" w14:textId="35A57DB8" w:rsidR="627988F9" w:rsidRDefault="627988F9" w:rsidP="002E3243">
      <w:pPr>
        <w:jc w:val="both"/>
        <w:rPr>
          <w:rFonts w:eastAsia="Times New Roman" w:cs="Times New Roman"/>
          <w:szCs w:val="24"/>
        </w:rPr>
      </w:pPr>
      <w:r w:rsidRPr="21346DB1">
        <w:rPr>
          <w:rFonts w:eastAsia="Times New Roman" w:cs="Times New Roman"/>
          <w:szCs w:val="24"/>
        </w:rPr>
        <w:t xml:space="preserve">2) </w:t>
      </w:r>
      <w:r w:rsidR="005B4425">
        <w:rPr>
          <w:rFonts w:eastAsia="Times New Roman" w:cs="Times New Roman"/>
          <w:szCs w:val="24"/>
        </w:rPr>
        <w:t>andmeandjad ja nende</w:t>
      </w:r>
      <w:r w:rsidR="00746E10">
        <w:rPr>
          <w:rFonts w:eastAsia="Times New Roman" w:cs="Times New Roman"/>
          <w:szCs w:val="24"/>
        </w:rPr>
        <w:t xml:space="preserve"> esitatavad andmed</w:t>
      </w:r>
      <w:r w:rsidR="004038BA">
        <w:rPr>
          <w:rFonts w:eastAsia="Times New Roman" w:cs="Times New Roman"/>
          <w:szCs w:val="24"/>
        </w:rPr>
        <w:t>;</w:t>
      </w:r>
    </w:p>
    <w:p w14:paraId="4F6ECD5D" w14:textId="30E55B5A" w:rsidR="627988F9" w:rsidRDefault="627988F9" w:rsidP="002E3243">
      <w:pPr>
        <w:jc w:val="both"/>
        <w:rPr>
          <w:rFonts w:eastAsia="Times New Roman" w:cs="Times New Roman"/>
          <w:szCs w:val="24"/>
        </w:rPr>
      </w:pPr>
      <w:r w:rsidRPr="21346DB1">
        <w:rPr>
          <w:rFonts w:eastAsia="Times New Roman" w:cs="Times New Roman"/>
          <w:szCs w:val="24"/>
        </w:rPr>
        <w:t>3) kogutavate andmete täpsem koosseis ja nende infosüsteemi kandmise kord;</w:t>
      </w:r>
    </w:p>
    <w:p w14:paraId="68C956B4" w14:textId="61367757" w:rsidR="627988F9" w:rsidRDefault="627988F9" w:rsidP="002E3243">
      <w:pPr>
        <w:jc w:val="both"/>
        <w:rPr>
          <w:rFonts w:eastAsia="Times New Roman" w:cs="Times New Roman"/>
          <w:szCs w:val="24"/>
        </w:rPr>
      </w:pPr>
      <w:r w:rsidRPr="21346DB1">
        <w:rPr>
          <w:rFonts w:eastAsia="Times New Roman" w:cs="Times New Roman"/>
          <w:szCs w:val="24"/>
        </w:rPr>
        <w:t>4) andmetele juurdepääsu ja andmete väljastamise kord;</w:t>
      </w:r>
    </w:p>
    <w:p w14:paraId="0F102324" w14:textId="59E34870" w:rsidR="627988F9" w:rsidRDefault="627988F9" w:rsidP="002E3243">
      <w:pPr>
        <w:jc w:val="both"/>
        <w:rPr>
          <w:rFonts w:eastAsia="Times New Roman" w:cs="Times New Roman"/>
          <w:szCs w:val="24"/>
        </w:rPr>
      </w:pPr>
      <w:r w:rsidRPr="21346DB1">
        <w:rPr>
          <w:rFonts w:eastAsia="Times New Roman" w:cs="Times New Roman"/>
          <w:szCs w:val="24"/>
        </w:rPr>
        <w:t>5) andmete säilitamise tähtajad, sealhulgas logide säilitustähtaeg, ning andmete täpsem säilitamise kord;</w:t>
      </w:r>
    </w:p>
    <w:p w14:paraId="7920D732" w14:textId="77777777" w:rsidR="627988F9" w:rsidRDefault="627988F9" w:rsidP="002E3243">
      <w:pPr>
        <w:jc w:val="both"/>
        <w:rPr>
          <w:rFonts w:eastAsia="Times New Roman" w:cs="Times New Roman"/>
          <w:szCs w:val="24"/>
        </w:rPr>
      </w:pPr>
      <w:r w:rsidRPr="21346DB1">
        <w:rPr>
          <w:rFonts w:eastAsia="Times New Roman" w:cs="Times New Roman"/>
          <w:szCs w:val="24"/>
        </w:rPr>
        <w:t>6) muud korraldusküsimused.“;</w:t>
      </w:r>
    </w:p>
    <w:p w14:paraId="7BEC7F10" w14:textId="77777777" w:rsidR="21346DB1" w:rsidRDefault="21346DB1" w:rsidP="002E3243">
      <w:pPr>
        <w:jc w:val="both"/>
        <w:rPr>
          <w:rFonts w:cs="Times New Roman"/>
          <w:b/>
          <w:bCs/>
        </w:rPr>
      </w:pPr>
    </w:p>
    <w:p w14:paraId="3AD38A37" w14:textId="5D859B33" w:rsidR="00960BA2" w:rsidRPr="00264F97" w:rsidRDefault="000920D3" w:rsidP="00BB7841">
      <w:pPr>
        <w:jc w:val="both"/>
        <w:rPr>
          <w:rFonts w:eastAsia="Times New Roman" w:cs="Times New Roman"/>
          <w:szCs w:val="24"/>
        </w:rPr>
      </w:pPr>
      <w:r>
        <w:rPr>
          <w:rFonts w:cs="Times New Roman"/>
          <w:b/>
          <w:bCs/>
        </w:rPr>
        <w:t>7</w:t>
      </w:r>
      <w:r w:rsidR="00960BA2" w:rsidRPr="21346DB1">
        <w:rPr>
          <w:rFonts w:cs="Times New Roman"/>
          <w:b/>
          <w:bCs/>
        </w:rPr>
        <w:t>)</w:t>
      </w:r>
      <w:r w:rsidR="582EE5CA" w:rsidRPr="21346DB1">
        <w:rPr>
          <w:rFonts w:ascii="Aptos" w:eastAsia="Aptos" w:hAnsi="Aptos" w:cs="Aptos"/>
          <w:sz w:val="22"/>
        </w:rPr>
        <w:t xml:space="preserve"> </w:t>
      </w:r>
      <w:r w:rsidR="582EE5CA" w:rsidRPr="21346DB1">
        <w:rPr>
          <w:rFonts w:eastAsia="Times New Roman" w:cs="Times New Roman"/>
          <w:szCs w:val="24"/>
        </w:rPr>
        <w:t>paragrahvi 26</w:t>
      </w:r>
      <w:r w:rsidR="582EE5CA" w:rsidRPr="21346DB1">
        <w:rPr>
          <w:rFonts w:eastAsia="Times New Roman" w:cs="Times New Roman"/>
          <w:szCs w:val="24"/>
          <w:vertAlign w:val="superscript"/>
        </w:rPr>
        <w:t xml:space="preserve">1 </w:t>
      </w:r>
      <w:r w:rsidR="582EE5CA" w:rsidRPr="21346DB1">
        <w:rPr>
          <w:rFonts w:eastAsia="Times New Roman" w:cs="Times New Roman"/>
          <w:szCs w:val="24"/>
        </w:rPr>
        <w:t>täiendatakse lõigetega 2</w:t>
      </w:r>
      <w:r w:rsidR="582EE5CA" w:rsidRPr="21346DB1">
        <w:rPr>
          <w:rFonts w:eastAsia="Times New Roman" w:cs="Times New Roman"/>
          <w:szCs w:val="24"/>
          <w:vertAlign w:val="superscript"/>
        </w:rPr>
        <w:t xml:space="preserve">1 </w:t>
      </w:r>
      <w:r w:rsidR="582EE5CA" w:rsidRPr="21346DB1">
        <w:rPr>
          <w:rFonts w:eastAsia="Times New Roman" w:cs="Times New Roman"/>
          <w:szCs w:val="24"/>
        </w:rPr>
        <w:t>ja 2</w:t>
      </w:r>
      <w:r w:rsidR="582EE5CA" w:rsidRPr="21346DB1">
        <w:rPr>
          <w:rFonts w:eastAsia="Times New Roman" w:cs="Times New Roman"/>
          <w:szCs w:val="24"/>
          <w:vertAlign w:val="superscript"/>
        </w:rPr>
        <w:t xml:space="preserve">2 </w:t>
      </w:r>
      <w:r w:rsidR="582EE5CA" w:rsidRPr="21346DB1">
        <w:rPr>
          <w:rFonts w:eastAsia="Times New Roman" w:cs="Times New Roman"/>
          <w:szCs w:val="24"/>
        </w:rPr>
        <w:t>järgmises sõnastuses:</w:t>
      </w:r>
    </w:p>
    <w:p w14:paraId="606A2E21" w14:textId="5390282E" w:rsidR="00960BA2" w:rsidRPr="00264F97" w:rsidRDefault="582EE5CA" w:rsidP="00BB7841">
      <w:pPr>
        <w:jc w:val="both"/>
        <w:rPr>
          <w:rFonts w:eastAsia="Times New Roman" w:cs="Times New Roman"/>
          <w:szCs w:val="24"/>
        </w:rPr>
      </w:pPr>
      <w:r w:rsidRPr="21346DB1">
        <w:rPr>
          <w:rFonts w:eastAsia="Times New Roman" w:cs="Times New Roman"/>
          <w:szCs w:val="24"/>
        </w:rPr>
        <w:t>„(2</w:t>
      </w:r>
      <w:r w:rsidRPr="21346DB1">
        <w:rPr>
          <w:rFonts w:eastAsia="Times New Roman" w:cs="Times New Roman"/>
          <w:szCs w:val="24"/>
          <w:vertAlign w:val="superscript"/>
        </w:rPr>
        <w:t>1</w:t>
      </w:r>
      <w:r w:rsidRPr="21346DB1">
        <w:rPr>
          <w:rFonts w:eastAsia="Times New Roman" w:cs="Times New Roman"/>
          <w:szCs w:val="24"/>
        </w:rPr>
        <w:t>) Probleemtooteregistri infosüsteemis töödeldakse isiku</w:t>
      </w:r>
      <w:r w:rsidR="005B4425">
        <w:rPr>
          <w:rFonts w:eastAsia="Times New Roman" w:cs="Times New Roman"/>
          <w:szCs w:val="24"/>
        </w:rPr>
        <w:t xml:space="preserve"> üld</w:t>
      </w:r>
      <w:r w:rsidRPr="21346DB1">
        <w:rPr>
          <w:rFonts w:eastAsia="Times New Roman" w:cs="Times New Roman"/>
          <w:szCs w:val="24"/>
        </w:rPr>
        <w:t>andmeid</w:t>
      </w:r>
      <w:r w:rsidR="005B4425">
        <w:rPr>
          <w:rFonts w:eastAsia="Times New Roman" w:cs="Times New Roman"/>
          <w:szCs w:val="24"/>
        </w:rPr>
        <w:t>.</w:t>
      </w:r>
    </w:p>
    <w:p w14:paraId="5CA000DB" w14:textId="77777777" w:rsidR="00F3210C" w:rsidRDefault="00F3210C" w:rsidP="00BB7841">
      <w:pPr>
        <w:jc w:val="both"/>
        <w:rPr>
          <w:rFonts w:eastAsia="Times New Roman" w:cs="Times New Roman"/>
          <w:szCs w:val="24"/>
        </w:rPr>
      </w:pPr>
    </w:p>
    <w:p w14:paraId="33018D12" w14:textId="5C3F4046" w:rsidR="00960BA2" w:rsidRPr="00264F97" w:rsidRDefault="582EE5CA" w:rsidP="00BB7841">
      <w:pPr>
        <w:jc w:val="both"/>
        <w:rPr>
          <w:rFonts w:eastAsia="Times New Roman" w:cs="Times New Roman"/>
          <w:szCs w:val="24"/>
        </w:rPr>
      </w:pPr>
      <w:r w:rsidRPr="21346DB1">
        <w:rPr>
          <w:rFonts w:eastAsia="Times New Roman" w:cs="Times New Roman"/>
          <w:szCs w:val="24"/>
        </w:rPr>
        <w:t>(2</w:t>
      </w:r>
      <w:r w:rsidRPr="21346DB1">
        <w:rPr>
          <w:rFonts w:eastAsia="Times New Roman" w:cs="Times New Roman"/>
          <w:szCs w:val="24"/>
          <w:vertAlign w:val="superscript"/>
        </w:rPr>
        <w:t>2</w:t>
      </w:r>
      <w:r w:rsidRPr="21346DB1">
        <w:rPr>
          <w:rFonts w:eastAsia="Times New Roman" w:cs="Times New Roman"/>
          <w:szCs w:val="24"/>
        </w:rPr>
        <w:t>) Probleemtooteregistri</w:t>
      </w:r>
      <w:r w:rsidR="005B4425">
        <w:rPr>
          <w:rFonts w:eastAsia="Times New Roman" w:cs="Times New Roman"/>
          <w:szCs w:val="24"/>
        </w:rPr>
        <w:t xml:space="preserve">s säilitatakse </w:t>
      </w:r>
      <w:r w:rsidRPr="21346DB1">
        <w:rPr>
          <w:rFonts w:eastAsia="Times New Roman" w:cs="Times New Roman"/>
          <w:szCs w:val="24"/>
        </w:rPr>
        <w:t>andmeid tähtajatult</w:t>
      </w:r>
      <w:r w:rsidR="002E3243">
        <w:rPr>
          <w:rFonts w:eastAsia="Times New Roman" w:cs="Times New Roman"/>
          <w:szCs w:val="24"/>
        </w:rPr>
        <w:t>.</w:t>
      </w:r>
      <w:r w:rsidR="005B4425">
        <w:rPr>
          <w:rFonts w:eastAsia="Times New Roman" w:cs="Times New Roman"/>
          <w:szCs w:val="24"/>
        </w:rPr>
        <w:t xml:space="preserve"> Andmekogu</w:t>
      </w:r>
      <w:r w:rsidRPr="21346DB1">
        <w:rPr>
          <w:rFonts w:eastAsia="Times New Roman" w:cs="Times New Roman"/>
          <w:szCs w:val="24"/>
        </w:rPr>
        <w:t xml:space="preserve"> põhimääruses võib sätestada lühemad säilitamise tähtajad.“</w:t>
      </w:r>
      <w:r w:rsidR="005B4425">
        <w:rPr>
          <w:rFonts w:eastAsia="Times New Roman" w:cs="Times New Roman"/>
          <w:szCs w:val="24"/>
        </w:rPr>
        <w:t>;</w:t>
      </w:r>
    </w:p>
    <w:p w14:paraId="2294FA84" w14:textId="77777777" w:rsidR="00960BA2" w:rsidRPr="00264F97" w:rsidRDefault="00960BA2" w:rsidP="002E3243">
      <w:pPr>
        <w:jc w:val="both"/>
        <w:rPr>
          <w:rFonts w:cs="Times New Roman"/>
          <w:b/>
          <w:bCs/>
        </w:rPr>
      </w:pPr>
    </w:p>
    <w:p w14:paraId="542C34AF" w14:textId="3CA9A511" w:rsidR="00960BA2" w:rsidRPr="00264F97" w:rsidRDefault="00C75A63" w:rsidP="002E3243">
      <w:pPr>
        <w:jc w:val="both"/>
        <w:rPr>
          <w:rFonts w:cs="Times New Roman"/>
        </w:rPr>
      </w:pPr>
      <w:r>
        <w:rPr>
          <w:rFonts w:cs="Times New Roman"/>
          <w:b/>
          <w:bCs/>
        </w:rPr>
        <w:t>8</w:t>
      </w:r>
      <w:r w:rsidR="00960BA2" w:rsidRPr="019B123D">
        <w:rPr>
          <w:rFonts w:cs="Times New Roman"/>
          <w:b/>
        </w:rPr>
        <w:t>)</w:t>
      </w:r>
      <w:r w:rsidR="00960BA2" w:rsidRPr="019B123D">
        <w:rPr>
          <w:rFonts w:cs="Times New Roman"/>
        </w:rPr>
        <w:t xml:space="preserve"> </w:t>
      </w:r>
      <w:commentRangeStart w:id="12"/>
      <w:r w:rsidR="00960BA2" w:rsidRPr="019B123D">
        <w:rPr>
          <w:rFonts w:cs="Times New Roman"/>
        </w:rPr>
        <w:t xml:space="preserve">paragrahvi 26 </w:t>
      </w:r>
      <w:commentRangeEnd w:id="12"/>
      <w:r>
        <w:rPr>
          <w:rStyle w:val="Kommentaariviide"/>
        </w:rPr>
        <w:commentReference w:id="12"/>
      </w:r>
      <w:r w:rsidR="00960BA2" w:rsidRPr="019B123D">
        <w:rPr>
          <w:rFonts w:cs="Times New Roman"/>
        </w:rPr>
        <w:t>täiendatakse lõikega 3</w:t>
      </w:r>
      <w:r w:rsidR="00960BA2" w:rsidRPr="019B123D">
        <w:rPr>
          <w:rFonts w:cs="Times New Roman"/>
          <w:vertAlign w:val="superscript"/>
        </w:rPr>
        <w:t>1</w:t>
      </w:r>
      <w:r w:rsidR="00960BA2" w:rsidRPr="019B123D">
        <w:rPr>
          <w:rFonts w:cs="Times New Roman"/>
        </w:rPr>
        <w:t xml:space="preserve"> järgmises sõnastuses:</w:t>
      </w:r>
    </w:p>
    <w:p w14:paraId="3EEE0114" w14:textId="3AF61788" w:rsidR="00960BA2" w:rsidRPr="00264F97" w:rsidRDefault="00960BA2" w:rsidP="002E3243">
      <w:pPr>
        <w:jc w:val="both"/>
        <w:rPr>
          <w:rFonts w:cs="Times New Roman"/>
        </w:rPr>
      </w:pPr>
      <w:r w:rsidRPr="50E9E442">
        <w:rPr>
          <w:rFonts w:cs="Times New Roman"/>
        </w:rPr>
        <w:lastRenderedPageBreak/>
        <w:t>„(3</w:t>
      </w:r>
      <w:r w:rsidRPr="50E9E442">
        <w:rPr>
          <w:rFonts w:cs="Times New Roman"/>
          <w:vertAlign w:val="superscript"/>
        </w:rPr>
        <w:t>1</w:t>
      </w:r>
      <w:r w:rsidRPr="50E9E442">
        <w:rPr>
          <w:rFonts w:cs="Times New Roman"/>
        </w:rPr>
        <w:t>) Patareidest ja akudest tekkinud jäätmete kogumise, tootjale tagastamise ning taaskasutamise või kõrvaldamise nõuded ja kord ning patarei- ja akujäätmete kogumise ja taaskasutamise sihtarvud on reguleeritud Euroopa Parlamendi ja nõukogu määruse (EL) 2023/1542</w:t>
      </w:r>
      <w:r w:rsidR="00BB7841" w:rsidRPr="50E9E442">
        <w:rPr>
          <w:rFonts w:cs="Times New Roman"/>
        </w:rPr>
        <w:t xml:space="preserve"> VIII peatükis</w:t>
      </w:r>
      <w:ins w:id="13" w:author="Kärt Voor - JUSTDIGI" w:date="2025-04-04T10:47:00Z">
        <w:r w:rsidR="5D264DB0" w:rsidRPr="50E9E442">
          <w:rPr>
            <w:rFonts w:cs="Times New Roman"/>
          </w:rPr>
          <w:t>.</w:t>
        </w:r>
      </w:ins>
      <w:r w:rsidRPr="50E9E442">
        <w:rPr>
          <w:rFonts w:cs="Times New Roman"/>
        </w:rPr>
        <w:t>“;</w:t>
      </w:r>
    </w:p>
    <w:p w14:paraId="4BAC3E7F" w14:textId="77777777" w:rsidR="00960BA2" w:rsidRPr="00264F97" w:rsidRDefault="00960BA2" w:rsidP="002E3243">
      <w:pPr>
        <w:jc w:val="both"/>
        <w:rPr>
          <w:rFonts w:cs="Times New Roman"/>
          <w:szCs w:val="24"/>
        </w:rPr>
      </w:pPr>
    </w:p>
    <w:p w14:paraId="29E66CFF" w14:textId="380CB6EA" w:rsidR="00960BA2" w:rsidRPr="00264F97" w:rsidRDefault="00C75A63" w:rsidP="002E3243">
      <w:pPr>
        <w:ind w:right="-10"/>
        <w:jc w:val="both"/>
        <w:rPr>
          <w:rFonts w:cs="Times New Roman"/>
          <w:szCs w:val="24"/>
        </w:rPr>
      </w:pPr>
      <w:r>
        <w:rPr>
          <w:rFonts w:cs="Times New Roman"/>
          <w:b/>
          <w:bCs/>
        </w:rPr>
        <w:t>9</w:t>
      </w:r>
      <w:r w:rsidR="00960BA2" w:rsidRPr="00264F97">
        <w:rPr>
          <w:rFonts w:cs="Times New Roman"/>
          <w:b/>
          <w:bCs/>
          <w:szCs w:val="24"/>
        </w:rPr>
        <w:t xml:space="preserve">) </w:t>
      </w:r>
      <w:r w:rsidR="00960BA2" w:rsidRPr="00264F97">
        <w:rPr>
          <w:rFonts w:cs="Times New Roman"/>
          <w:szCs w:val="24"/>
        </w:rPr>
        <w:t>paragrahvi 26</w:t>
      </w:r>
      <w:r w:rsidR="00960BA2" w:rsidRPr="00264F97">
        <w:rPr>
          <w:rFonts w:cs="Times New Roman"/>
          <w:szCs w:val="24"/>
          <w:vertAlign w:val="superscript"/>
        </w:rPr>
        <w:t>5</w:t>
      </w:r>
      <w:r w:rsidR="00960BA2" w:rsidRPr="00264F97">
        <w:rPr>
          <w:rFonts w:cs="Times New Roman"/>
          <w:szCs w:val="24"/>
        </w:rPr>
        <w:t xml:space="preserve"> pealkiri muudetakse ja sõnastatakse järgmiselt:</w:t>
      </w:r>
    </w:p>
    <w:p w14:paraId="07F04AD5" w14:textId="3F04F39F" w:rsidR="00960BA2" w:rsidRPr="00264F97" w:rsidRDefault="00960BA2" w:rsidP="50E9E442">
      <w:pPr>
        <w:ind w:right="-10"/>
        <w:jc w:val="both"/>
        <w:rPr>
          <w:rFonts w:cs="Times New Roman"/>
          <w:b/>
          <w:bCs/>
        </w:rPr>
      </w:pPr>
      <w:r w:rsidRPr="50E9E442">
        <w:rPr>
          <w:rFonts w:cs="Times New Roman"/>
          <w:rPrChange w:id="14" w:author="Kärt Voor - JUSTDIGI" w:date="2025-04-04T10:48:00Z">
            <w:rPr>
              <w:rFonts w:cs="Times New Roman"/>
              <w:b/>
              <w:bCs/>
            </w:rPr>
          </w:rPrChange>
        </w:rPr>
        <w:t>„</w:t>
      </w:r>
      <w:r w:rsidRPr="50E9E442">
        <w:rPr>
          <w:rFonts w:cs="Times New Roman"/>
          <w:b/>
          <w:bCs/>
        </w:rPr>
        <w:t>§ 26</w:t>
      </w:r>
      <w:r w:rsidRPr="50E9E442">
        <w:rPr>
          <w:rFonts w:cs="Times New Roman"/>
          <w:b/>
          <w:bCs/>
          <w:vertAlign w:val="superscript"/>
        </w:rPr>
        <w:t>5</w:t>
      </w:r>
      <w:r w:rsidRPr="50E9E442">
        <w:rPr>
          <w:rFonts w:cs="Times New Roman"/>
          <w:b/>
          <w:bCs/>
        </w:rPr>
        <w:t>. Kasutajale info esitamine elektroonikaromude käitluskulude kohta</w:t>
      </w:r>
      <w:commentRangeStart w:id="15"/>
      <w:r w:rsidRPr="50E9E442">
        <w:rPr>
          <w:rFonts w:cs="Times New Roman"/>
          <w:rPrChange w:id="16" w:author="Kärt Voor - JUSTDIGI" w:date="2025-04-04T10:48:00Z">
            <w:rPr>
              <w:rFonts w:cs="Times New Roman"/>
              <w:b/>
              <w:bCs/>
            </w:rPr>
          </w:rPrChange>
        </w:rPr>
        <w:t>“</w:t>
      </w:r>
      <w:commentRangeEnd w:id="15"/>
      <w:r>
        <w:rPr>
          <w:rStyle w:val="Kommentaariviide"/>
        </w:rPr>
        <w:commentReference w:id="15"/>
      </w:r>
      <w:r w:rsidRPr="50E9E442">
        <w:rPr>
          <w:rFonts w:cs="Times New Roman"/>
          <w:rPrChange w:id="17" w:author="Moonika Kuusk - JUSTDIGI" w:date="2025-04-04T10:23:00Z">
            <w:rPr>
              <w:rFonts w:cs="Times New Roman"/>
              <w:b/>
              <w:bCs/>
            </w:rPr>
          </w:rPrChange>
        </w:rPr>
        <w:t>;</w:t>
      </w:r>
    </w:p>
    <w:p w14:paraId="287378D7" w14:textId="77777777" w:rsidR="00960BA2" w:rsidRPr="00264F97" w:rsidRDefault="00960BA2" w:rsidP="00BB7841">
      <w:pPr>
        <w:ind w:right="-10"/>
        <w:jc w:val="both"/>
        <w:rPr>
          <w:rFonts w:cs="Times New Roman"/>
          <w:szCs w:val="24"/>
        </w:rPr>
      </w:pPr>
    </w:p>
    <w:p w14:paraId="70EF9111" w14:textId="4586F28F" w:rsidR="00960BA2" w:rsidRPr="00264F97" w:rsidRDefault="00C75A63" w:rsidP="002E3243">
      <w:pPr>
        <w:jc w:val="both"/>
        <w:rPr>
          <w:rFonts w:cs="Times New Roman"/>
          <w:szCs w:val="24"/>
        </w:rPr>
      </w:pPr>
      <w:r>
        <w:rPr>
          <w:rFonts w:cs="Times New Roman"/>
          <w:b/>
          <w:bCs/>
        </w:rPr>
        <w:t>10</w:t>
      </w:r>
      <w:r w:rsidR="00960BA2" w:rsidRPr="00264F97">
        <w:rPr>
          <w:rFonts w:cs="Times New Roman"/>
          <w:b/>
          <w:bCs/>
          <w:szCs w:val="24"/>
        </w:rPr>
        <w:t>)</w:t>
      </w:r>
      <w:r w:rsidR="00960BA2" w:rsidRPr="00264F97">
        <w:rPr>
          <w:rFonts w:cs="Times New Roman"/>
          <w:szCs w:val="24"/>
        </w:rPr>
        <w:t xml:space="preserve"> paragrahvi 26</w:t>
      </w:r>
      <w:r w:rsidR="00960BA2" w:rsidRPr="00264F97">
        <w:rPr>
          <w:rFonts w:cs="Times New Roman"/>
          <w:szCs w:val="24"/>
          <w:vertAlign w:val="superscript"/>
        </w:rPr>
        <w:t>5</w:t>
      </w:r>
      <w:r w:rsidR="00960BA2" w:rsidRPr="00264F97">
        <w:rPr>
          <w:rFonts w:cs="Times New Roman"/>
          <w:szCs w:val="24"/>
        </w:rPr>
        <w:t xml:space="preserve"> lõige 2 tunnistatakse kehtetuk</w:t>
      </w:r>
      <w:r w:rsidR="00F56B26">
        <w:rPr>
          <w:rFonts w:cs="Times New Roman"/>
          <w:szCs w:val="24"/>
        </w:rPr>
        <w:t>s</w:t>
      </w:r>
      <w:r w:rsidR="002E3243">
        <w:rPr>
          <w:rFonts w:cs="Times New Roman"/>
          <w:szCs w:val="24"/>
        </w:rPr>
        <w:t>;</w:t>
      </w:r>
    </w:p>
    <w:p w14:paraId="319D2586" w14:textId="77777777" w:rsidR="00960BA2" w:rsidRPr="002E3243" w:rsidRDefault="00960BA2" w:rsidP="00BB7841">
      <w:pPr>
        <w:jc w:val="both"/>
        <w:rPr>
          <w:rFonts w:cs="Times New Roman"/>
          <w:szCs w:val="24"/>
        </w:rPr>
      </w:pPr>
    </w:p>
    <w:p w14:paraId="74B55254" w14:textId="7999EC80" w:rsidR="00960BA2" w:rsidRPr="00264F97" w:rsidRDefault="4AA21E98" w:rsidP="002E3243">
      <w:pPr>
        <w:jc w:val="both"/>
        <w:rPr>
          <w:rFonts w:cs="Times New Roman"/>
          <w:szCs w:val="24"/>
        </w:rPr>
      </w:pPr>
      <w:r w:rsidRPr="21346DB1">
        <w:rPr>
          <w:rFonts w:cs="Times New Roman"/>
          <w:b/>
          <w:bCs/>
        </w:rPr>
        <w:t>1</w:t>
      </w:r>
      <w:r w:rsidR="00C75A63">
        <w:rPr>
          <w:rFonts w:cs="Times New Roman"/>
          <w:b/>
          <w:bCs/>
        </w:rPr>
        <w:t>1</w:t>
      </w:r>
      <w:r w:rsidR="00960BA2" w:rsidRPr="00264F97">
        <w:rPr>
          <w:rFonts w:cs="Times New Roman"/>
          <w:b/>
          <w:bCs/>
          <w:szCs w:val="24"/>
        </w:rPr>
        <w:t>)</w:t>
      </w:r>
      <w:r w:rsidR="00960BA2" w:rsidRPr="00264F97">
        <w:rPr>
          <w:rFonts w:cs="Times New Roman"/>
          <w:szCs w:val="24"/>
        </w:rPr>
        <w:t xml:space="preserve"> paragrahv 26</w:t>
      </w:r>
      <w:r w:rsidR="00960BA2" w:rsidRPr="00264F97">
        <w:rPr>
          <w:rFonts w:cs="Times New Roman"/>
          <w:szCs w:val="24"/>
          <w:vertAlign w:val="superscript"/>
        </w:rPr>
        <w:t xml:space="preserve">6 </w:t>
      </w:r>
      <w:r w:rsidR="00960BA2" w:rsidRPr="00264F97">
        <w:rPr>
          <w:rFonts w:cs="Times New Roman"/>
          <w:szCs w:val="24"/>
        </w:rPr>
        <w:t>tunnistatakse kehtetuks</w:t>
      </w:r>
      <w:r w:rsidR="002E3243">
        <w:rPr>
          <w:rFonts w:cs="Times New Roman"/>
          <w:szCs w:val="24"/>
        </w:rPr>
        <w:t>;</w:t>
      </w:r>
    </w:p>
    <w:p w14:paraId="6B2459BF" w14:textId="77777777" w:rsidR="00960BA2" w:rsidRPr="002E3243" w:rsidRDefault="00960BA2" w:rsidP="00BB7841">
      <w:pPr>
        <w:jc w:val="both"/>
        <w:rPr>
          <w:rFonts w:cs="Times New Roman"/>
          <w:szCs w:val="24"/>
        </w:rPr>
      </w:pPr>
    </w:p>
    <w:p w14:paraId="129DEB28" w14:textId="5D8A1A11" w:rsidR="003C6523" w:rsidRDefault="425C9914" w:rsidP="002E3243">
      <w:pPr>
        <w:jc w:val="both"/>
        <w:rPr>
          <w:rFonts w:cs="Times New Roman"/>
          <w:szCs w:val="24"/>
        </w:rPr>
      </w:pPr>
      <w:r w:rsidRPr="21346DB1">
        <w:rPr>
          <w:rFonts w:cs="Times New Roman"/>
          <w:b/>
          <w:bCs/>
        </w:rPr>
        <w:t>1</w:t>
      </w:r>
      <w:r w:rsidR="00C75A63">
        <w:rPr>
          <w:rFonts w:cs="Times New Roman"/>
          <w:b/>
          <w:bCs/>
        </w:rPr>
        <w:t>2</w:t>
      </w:r>
      <w:r w:rsidR="00960BA2" w:rsidRPr="00264F97">
        <w:rPr>
          <w:rFonts w:cs="Times New Roman"/>
          <w:b/>
          <w:bCs/>
          <w:szCs w:val="24"/>
        </w:rPr>
        <w:t>)</w:t>
      </w:r>
      <w:r w:rsidR="00960BA2" w:rsidRPr="00264F97">
        <w:rPr>
          <w:rFonts w:cs="Times New Roman"/>
          <w:szCs w:val="24"/>
        </w:rPr>
        <w:t xml:space="preserve"> paragrahv</w:t>
      </w:r>
      <w:r w:rsidR="002E3243">
        <w:rPr>
          <w:rFonts w:cs="Times New Roman"/>
          <w:szCs w:val="24"/>
        </w:rPr>
        <w:t>i</w:t>
      </w:r>
      <w:r w:rsidR="00960BA2" w:rsidRPr="00264F97">
        <w:rPr>
          <w:rFonts w:cs="Times New Roman"/>
          <w:szCs w:val="24"/>
        </w:rPr>
        <w:t xml:space="preserve"> 26</w:t>
      </w:r>
      <w:r w:rsidR="00960BA2" w:rsidRPr="00264F97">
        <w:rPr>
          <w:rFonts w:cs="Times New Roman"/>
          <w:szCs w:val="24"/>
          <w:vertAlign w:val="superscript"/>
        </w:rPr>
        <w:t>7</w:t>
      </w:r>
      <w:r w:rsidR="00960BA2" w:rsidRPr="00264F97">
        <w:rPr>
          <w:rFonts w:cs="Times New Roman"/>
          <w:szCs w:val="24"/>
        </w:rPr>
        <w:t xml:space="preserve"> pealkiri muudetakse ja sõnastatakse järgmiselt:</w:t>
      </w:r>
    </w:p>
    <w:p w14:paraId="5AF17010" w14:textId="68C1E356" w:rsidR="00960BA2" w:rsidRPr="003C6523" w:rsidRDefault="00960BA2" w:rsidP="002E3243">
      <w:pPr>
        <w:jc w:val="both"/>
        <w:rPr>
          <w:b/>
        </w:rPr>
      </w:pPr>
      <w:r w:rsidRPr="005B4425">
        <w:t>„</w:t>
      </w:r>
      <w:r w:rsidRPr="005B4425">
        <w:rPr>
          <w:b/>
          <w:bCs/>
        </w:rPr>
        <w:t>§ 26</w:t>
      </w:r>
      <w:r w:rsidRPr="005B4425">
        <w:rPr>
          <w:b/>
          <w:bCs/>
          <w:vertAlign w:val="superscript"/>
        </w:rPr>
        <w:t>7</w:t>
      </w:r>
      <w:r w:rsidRPr="005B4425">
        <w:rPr>
          <w:b/>
          <w:bCs/>
        </w:rPr>
        <w:t>. Tootja ja turustaja kohustused müügikohas elektri- ja elektroonikaseadmest tekkinud jäätmete tagasivõtmisel</w:t>
      </w:r>
      <w:r w:rsidRPr="00EA054F">
        <w:rPr>
          <w:rFonts w:cs="Times New Roman"/>
          <w:bCs/>
        </w:rPr>
        <w:t>“;</w:t>
      </w:r>
    </w:p>
    <w:p w14:paraId="7B64F9C4" w14:textId="77777777" w:rsidR="00960BA2" w:rsidRPr="00F56B26" w:rsidRDefault="00960BA2" w:rsidP="00BB7841">
      <w:pPr>
        <w:jc w:val="both"/>
        <w:rPr>
          <w:rFonts w:cs="Times New Roman"/>
          <w:szCs w:val="24"/>
        </w:rPr>
      </w:pPr>
    </w:p>
    <w:p w14:paraId="6BCED0E2" w14:textId="06FCF83C" w:rsidR="00960BA2" w:rsidRPr="00264F97" w:rsidRDefault="01B7E545" w:rsidP="002E3243">
      <w:pPr>
        <w:jc w:val="both"/>
        <w:rPr>
          <w:rFonts w:cs="Times New Roman"/>
          <w:szCs w:val="24"/>
          <w:highlight w:val="yellow"/>
        </w:rPr>
      </w:pPr>
      <w:r w:rsidRPr="21346DB1">
        <w:rPr>
          <w:rFonts w:cs="Times New Roman"/>
          <w:b/>
          <w:bCs/>
        </w:rPr>
        <w:t>1</w:t>
      </w:r>
      <w:r w:rsidR="00C75A63">
        <w:rPr>
          <w:rFonts w:cs="Times New Roman"/>
          <w:b/>
          <w:bCs/>
        </w:rPr>
        <w:t>3</w:t>
      </w:r>
      <w:r w:rsidR="00960BA2" w:rsidRPr="00264F97">
        <w:rPr>
          <w:rFonts w:cs="Times New Roman"/>
          <w:b/>
          <w:bCs/>
          <w:szCs w:val="24"/>
        </w:rPr>
        <w:t>)</w:t>
      </w:r>
      <w:r w:rsidR="00960BA2" w:rsidRPr="00264F97">
        <w:rPr>
          <w:rFonts w:cs="Times New Roman"/>
          <w:szCs w:val="24"/>
        </w:rPr>
        <w:t xml:space="preserve"> paragrahvi 26</w:t>
      </w:r>
      <w:r w:rsidR="00960BA2" w:rsidRPr="00264F97">
        <w:rPr>
          <w:rFonts w:cs="Times New Roman"/>
          <w:szCs w:val="24"/>
          <w:vertAlign w:val="superscript"/>
        </w:rPr>
        <w:t>7</w:t>
      </w:r>
      <w:r w:rsidR="00960BA2" w:rsidRPr="00264F97">
        <w:rPr>
          <w:rFonts w:cs="Times New Roman"/>
          <w:szCs w:val="24"/>
        </w:rPr>
        <w:t xml:space="preserve"> lõiked 3 ja 4 tunnistatakse kehtetuks</w:t>
      </w:r>
      <w:r w:rsidR="00F56B26">
        <w:rPr>
          <w:rFonts w:cs="Times New Roman"/>
          <w:szCs w:val="24"/>
        </w:rPr>
        <w:t>;</w:t>
      </w:r>
    </w:p>
    <w:p w14:paraId="78305187" w14:textId="77777777" w:rsidR="00960BA2" w:rsidRPr="00264F97" w:rsidRDefault="00960BA2" w:rsidP="002E3243">
      <w:pPr>
        <w:jc w:val="both"/>
        <w:rPr>
          <w:rFonts w:cs="Times New Roman"/>
          <w:szCs w:val="24"/>
        </w:rPr>
      </w:pPr>
    </w:p>
    <w:p w14:paraId="70B4A9BE" w14:textId="028CC596" w:rsidR="00960BA2" w:rsidRPr="00264F97" w:rsidRDefault="00960BA2" w:rsidP="002E3243">
      <w:pPr>
        <w:jc w:val="both"/>
        <w:rPr>
          <w:rFonts w:cs="Times New Roman"/>
          <w:szCs w:val="24"/>
        </w:rPr>
      </w:pPr>
      <w:r w:rsidRPr="21346DB1">
        <w:rPr>
          <w:rFonts w:cs="Times New Roman"/>
          <w:b/>
          <w:bCs/>
        </w:rPr>
        <w:t>1</w:t>
      </w:r>
      <w:r w:rsidR="00C75A63">
        <w:rPr>
          <w:rFonts w:cs="Times New Roman"/>
          <w:b/>
          <w:bCs/>
        </w:rPr>
        <w:t>4</w:t>
      </w:r>
      <w:r w:rsidRPr="00264F97">
        <w:rPr>
          <w:rFonts w:cs="Times New Roman"/>
          <w:b/>
          <w:bCs/>
          <w:szCs w:val="24"/>
        </w:rPr>
        <w:t>)</w:t>
      </w:r>
      <w:r w:rsidRPr="00264F97">
        <w:rPr>
          <w:rFonts w:cs="Times New Roman"/>
          <w:szCs w:val="24"/>
        </w:rPr>
        <w:t xml:space="preserve"> paragrahvi 26</w:t>
      </w:r>
      <w:r w:rsidRPr="00264F97">
        <w:rPr>
          <w:rFonts w:cs="Times New Roman"/>
          <w:szCs w:val="24"/>
          <w:vertAlign w:val="superscript"/>
        </w:rPr>
        <w:t>8</w:t>
      </w:r>
      <w:r w:rsidRPr="00264F97">
        <w:rPr>
          <w:rFonts w:cs="Times New Roman"/>
          <w:szCs w:val="24"/>
        </w:rPr>
        <w:t xml:space="preserve"> täiendatakse lõikega 4</w:t>
      </w:r>
      <w:r w:rsidRPr="00264F97">
        <w:rPr>
          <w:rFonts w:cs="Times New Roman"/>
          <w:szCs w:val="24"/>
          <w:vertAlign w:val="superscript"/>
        </w:rPr>
        <w:t>1</w:t>
      </w:r>
      <w:r w:rsidRPr="00264F97">
        <w:rPr>
          <w:rFonts w:cs="Times New Roman"/>
          <w:szCs w:val="24"/>
        </w:rPr>
        <w:t xml:space="preserve"> järgmises sõnastuses:</w:t>
      </w:r>
    </w:p>
    <w:p w14:paraId="13674F1A" w14:textId="3B8B4781" w:rsidR="00960BA2" w:rsidRPr="00264F97" w:rsidRDefault="00960BA2" w:rsidP="002E3243">
      <w:pPr>
        <w:jc w:val="both"/>
        <w:rPr>
          <w:rFonts w:cs="Times New Roman"/>
          <w:szCs w:val="24"/>
        </w:rPr>
      </w:pPr>
      <w:r w:rsidRPr="00264F97">
        <w:rPr>
          <w:rFonts w:cs="Times New Roman"/>
          <w:szCs w:val="24"/>
        </w:rPr>
        <w:t>„(4</w:t>
      </w:r>
      <w:r w:rsidRPr="00264F97">
        <w:rPr>
          <w:rFonts w:cs="Times New Roman"/>
          <w:szCs w:val="24"/>
          <w:vertAlign w:val="superscript"/>
        </w:rPr>
        <w:t>1</w:t>
      </w:r>
      <w:r w:rsidRPr="00264F97">
        <w:rPr>
          <w:rFonts w:cs="Times New Roman"/>
          <w:szCs w:val="24"/>
        </w:rPr>
        <w:t xml:space="preserve">) Patarei ja aku kasutajale kättesaadavaks tehtava teabe loetelu on </w:t>
      </w:r>
      <w:r w:rsidRPr="00BB7841">
        <w:rPr>
          <w:rFonts w:cs="Times New Roman"/>
          <w:szCs w:val="24"/>
        </w:rPr>
        <w:t>esitatud Euroopa Parlamendi ja nõukogu määruse (EL) 2023/1542 III peatükis.“</w:t>
      </w:r>
      <w:r w:rsidR="00F56B26" w:rsidRPr="00BB7841">
        <w:rPr>
          <w:rFonts w:cs="Times New Roman"/>
          <w:szCs w:val="24"/>
        </w:rPr>
        <w:t>;</w:t>
      </w:r>
    </w:p>
    <w:p w14:paraId="7D524AA5" w14:textId="77777777" w:rsidR="00960BA2" w:rsidRPr="00F56B26" w:rsidRDefault="00960BA2" w:rsidP="00BB7841">
      <w:pPr>
        <w:jc w:val="both"/>
        <w:rPr>
          <w:rStyle w:val="Kommentaariviide"/>
          <w:rFonts w:cs="Times New Roman"/>
          <w:sz w:val="24"/>
          <w:szCs w:val="24"/>
        </w:rPr>
      </w:pPr>
    </w:p>
    <w:p w14:paraId="5906909B" w14:textId="35A55DCD" w:rsidR="00960BA2" w:rsidRPr="00264F97" w:rsidRDefault="00960BA2" w:rsidP="002E3243">
      <w:pPr>
        <w:jc w:val="both"/>
        <w:rPr>
          <w:rStyle w:val="Kommentaariviide"/>
          <w:rFonts w:cs="Times New Roman"/>
          <w:sz w:val="24"/>
          <w:szCs w:val="24"/>
        </w:rPr>
      </w:pPr>
      <w:r w:rsidRPr="21346DB1">
        <w:rPr>
          <w:rStyle w:val="Kommentaariviide"/>
          <w:rFonts w:cs="Times New Roman"/>
          <w:b/>
          <w:bCs/>
          <w:sz w:val="24"/>
          <w:szCs w:val="24"/>
        </w:rPr>
        <w:t>1</w:t>
      </w:r>
      <w:r w:rsidR="00C75A63">
        <w:rPr>
          <w:rStyle w:val="Kommentaariviide"/>
          <w:rFonts w:cs="Times New Roman"/>
          <w:b/>
          <w:bCs/>
          <w:sz w:val="24"/>
          <w:szCs w:val="24"/>
        </w:rPr>
        <w:t>5</w:t>
      </w:r>
      <w:r w:rsidRPr="007434DA">
        <w:rPr>
          <w:rStyle w:val="Kommentaariviide"/>
          <w:rFonts w:cs="Times New Roman"/>
          <w:b/>
          <w:sz w:val="24"/>
          <w:szCs w:val="24"/>
        </w:rPr>
        <w:t>)</w:t>
      </w:r>
      <w:r w:rsidRPr="00264F97">
        <w:rPr>
          <w:rStyle w:val="Kommentaariviide"/>
          <w:rFonts w:cs="Times New Roman"/>
          <w:sz w:val="24"/>
          <w:szCs w:val="24"/>
        </w:rPr>
        <w:t xml:space="preserve"> paragrahvi 26</w:t>
      </w:r>
      <w:r w:rsidRPr="00264F97">
        <w:rPr>
          <w:rStyle w:val="Kommentaariviide"/>
          <w:rFonts w:cs="Times New Roman"/>
          <w:sz w:val="24"/>
          <w:szCs w:val="24"/>
          <w:vertAlign w:val="superscript"/>
        </w:rPr>
        <w:t>8</w:t>
      </w:r>
      <w:r w:rsidRPr="00264F97">
        <w:rPr>
          <w:rStyle w:val="Kommentaariviide"/>
          <w:rFonts w:cs="Times New Roman"/>
          <w:sz w:val="24"/>
          <w:szCs w:val="24"/>
        </w:rPr>
        <w:t xml:space="preserve"> lõige 8 ja lõike 9 punktid 2 ja 3 tunnistatakse kehtetuks</w:t>
      </w:r>
      <w:r w:rsidR="00F56B26">
        <w:rPr>
          <w:rStyle w:val="Kommentaariviide"/>
          <w:rFonts w:cs="Times New Roman"/>
          <w:sz w:val="24"/>
          <w:szCs w:val="24"/>
        </w:rPr>
        <w:t>;</w:t>
      </w:r>
    </w:p>
    <w:p w14:paraId="6BE65D1A" w14:textId="77777777" w:rsidR="00960BA2" w:rsidRPr="00F56B26" w:rsidRDefault="00960BA2" w:rsidP="00BB7841">
      <w:pPr>
        <w:jc w:val="both"/>
        <w:rPr>
          <w:rStyle w:val="Kommentaariviide"/>
          <w:rFonts w:cs="Times New Roman"/>
          <w:sz w:val="24"/>
          <w:szCs w:val="24"/>
        </w:rPr>
      </w:pPr>
    </w:p>
    <w:p w14:paraId="7F8EA3A1" w14:textId="672291C1" w:rsidR="00960BA2" w:rsidRPr="00264F97" w:rsidRDefault="00960BA2" w:rsidP="002E3243">
      <w:pPr>
        <w:jc w:val="both"/>
        <w:rPr>
          <w:rStyle w:val="Kommentaariviide"/>
          <w:rFonts w:cs="Times New Roman"/>
          <w:sz w:val="24"/>
          <w:szCs w:val="24"/>
        </w:rPr>
      </w:pPr>
      <w:commentRangeStart w:id="18"/>
      <w:r w:rsidRPr="21346DB1">
        <w:rPr>
          <w:rStyle w:val="Kommentaariviide"/>
          <w:rFonts w:cs="Times New Roman"/>
          <w:b/>
          <w:bCs/>
          <w:sz w:val="24"/>
          <w:szCs w:val="24"/>
        </w:rPr>
        <w:t>1</w:t>
      </w:r>
      <w:r w:rsidR="00C75A63">
        <w:rPr>
          <w:rStyle w:val="Kommentaariviide"/>
          <w:rFonts w:cs="Times New Roman"/>
          <w:b/>
          <w:bCs/>
          <w:sz w:val="24"/>
          <w:szCs w:val="24"/>
        </w:rPr>
        <w:t>6</w:t>
      </w:r>
      <w:r w:rsidRPr="008845FE">
        <w:rPr>
          <w:rStyle w:val="Kommentaariviide"/>
          <w:rFonts w:cs="Times New Roman"/>
          <w:b/>
          <w:sz w:val="24"/>
          <w:szCs w:val="24"/>
        </w:rPr>
        <w:t>)</w:t>
      </w:r>
      <w:r w:rsidRPr="00264F97">
        <w:rPr>
          <w:rStyle w:val="Kommentaariviide"/>
          <w:rFonts w:cs="Times New Roman"/>
          <w:sz w:val="24"/>
          <w:szCs w:val="24"/>
        </w:rPr>
        <w:t xml:space="preserve"> paragrahvi 27 lõike 1 punkt 2 tunnistatakse kehtetuks</w:t>
      </w:r>
      <w:r w:rsidR="00F56B26">
        <w:rPr>
          <w:rStyle w:val="Kommentaariviide"/>
          <w:rFonts w:cs="Times New Roman"/>
          <w:sz w:val="24"/>
          <w:szCs w:val="24"/>
        </w:rPr>
        <w:t>;</w:t>
      </w:r>
      <w:commentRangeEnd w:id="18"/>
      <w:r>
        <w:rPr>
          <w:rStyle w:val="Kommentaariviide"/>
        </w:rPr>
        <w:commentReference w:id="18"/>
      </w:r>
    </w:p>
    <w:p w14:paraId="1E285AFD" w14:textId="77777777" w:rsidR="00960BA2" w:rsidRPr="00F56B26" w:rsidRDefault="00960BA2" w:rsidP="00BB7841">
      <w:pPr>
        <w:jc w:val="both"/>
        <w:rPr>
          <w:rFonts w:cs="Times New Roman"/>
          <w:szCs w:val="24"/>
        </w:rPr>
      </w:pPr>
    </w:p>
    <w:p w14:paraId="0D376D5C" w14:textId="4B20D164" w:rsidR="00960BA2" w:rsidRPr="00264F97" w:rsidRDefault="00960BA2" w:rsidP="002E3243">
      <w:pPr>
        <w:jc w:val="both"/>
        <w:rPr>
          <w:rStyle w:val="Kommentaariviide"/>
          <w:rFonts w:cs="Times New Roman"/>
          <w:sz w:val="24"/>
          <w:szCs w:val="24"/>
        </w:rPr>
      </w:pPr>
      <w:r w:rsidRPr="21346DB1">
        <w:rPr>
          <w:rFonts w:cs="Times New Roman"/>
          <w:b/>
          <w:bCs/>
        </w:rPr>
        <w:t>1</w:t>
      </w:r>
      <w:r w:rsidR="00C75A63">
        <w:rPr>
          <w:rFonts w:cs="Times New Roman"/>
          <w:b/>
          <w:bCs/>
        </w:rPr>
        <w:t>7</w:t>
      </w:r>
      <w:r w:rsidRPr="00264F97">
        <w:rPr>
          <w:rFonts w:cs="Times New Roman"/>
          <w:b/>
          <w:bCs/>
          <w:szCs w:val="24"/>
        </w:rPr>
        <w:t>)</w:t>
      </w:r>
      <w:r w:rsidRPr="00264F97">
        <w:rPr>
          <w:rFonts w:cs="Times New Roman"/>
          <w:szCs w:val="24"/>
        </w:rPr>
        <w:t xml:space="preserve"> paragrahvi 29 lõike 4 punkt 8 tunnistatakse kehtetuks</w:t>
      </w:r>
      <w:bookmarkEnd w:id="10"/>
      <w:r w:rsidR="00F56B26">
        <w:rPr>
          <w:rFonts w:cs="Times New Roman"/>
          <w:szCs w:val="24"/>
        </w:rPr>
        <w:t>;</w:t>
      </w:r>
    </w:p>
    <w:p w14:paraId="226B26E9" w14:textId="77777777" w:rsidR="00960BA2" w:rsidRPr="00264F97" w:rsidRDefault="00960BA2" w:rsidP="002E3243">
      <w:pPr>
        <w:jc w:val="both"/>
        <w:rPr>
          <w:rStyle w:val="Kommentaariviide"/>
          <w:rFonts w:cs="Times New Roman"/>
          <w:sz w:val="24"/>
          <w:szCs w:val="24"/>
        </w:rPr>
      </w:pPr>
    </w:p>
    <w:p w14:paraId="03C06CE0" w14:textId="715CE38A" w:rsidR="00960BA2" w:rsidRPr="00264F97" w:rsidRDefault="00960BA2" w:rsidP="002E3243">
      <w:pPr>
        <w:jc w:val="both"/>
        <w:rPr>
          <w:rStyle w:val="Kommentaariviide"/>
          <w:rFonts w:cs="Times New Roman"/>
          <w:sz w:val="24"/>
          <w:szCs w:val="24"/>
        </w:rPr>
      </w:pPr>
      <w:r w:rsidRPr="21346DB1">
        <w:rPr>
          <w:rStyle w:val="Kommentaariviide"/>
          <w:rFonts w:cs="Times New Roman"/>
          <w:b/>
          <w:bCs/>
          <w:sz w:val="24"/>
          <w:szCs w:val="24"/>
        </w:rPr>
        <w:t>1</w:t>
      </w:r>
      <w:r w:rsidR="00C75A63">
        <w:rPr>
          <w:rStyle w:val="Kommentaariviide"/>
          <w:rFonts w:cs="Times New Roman"/>
          <w:b/>
          <w:bCs/>
          <w:sz w:val="24"/>
          <w:szCs w:val="24"/>
        </w:rPr>
        <w:t>8</w:t>
      </w:r>
      <w:r w:rsidRPr="007434DA">
        <w:rPr>
          <w:rStyle w:val="Kommentaariviide"/>
          <w:rFonts w:cs="Times New Roman"/>
          <w:b/>
          <w:sz w:val="24"/>
          <w:szCs w:val="24"/>
        </w:rPr>
        <w:t>)</w:t>
      </w:r>
      <w:r w:rsidRPr="00264F97">
        <w:rPr>
          <w:rStyle w:val="Kommentaariviide"/>
          <w:rFonts w:cs="Times New Roman"/>
          <w:sz w:val="24"/>
          <w:szCs w:val="24"/>
        </w:rPr>
        <w:t xml:space="preserve"> paragrahvi 119 täiendatakse lõikega 9</w:t>
      </w:r>
      <w:r w:rsidRPr="00264F97">
        <w:rPr>
          <w:rStyle w:val="Kommentaariviide"/>
          <w:rFonts w:cs="Times New Roman"/>
          <w:sz w:val="24"/>
          <w:szCs w:val="24"/>
          <w:vertAlign w:val="superscript"/>
        </w:rPr>
        <w:t>2</w:t>
      </w:r>
      <w:r w:rsidRPr="00264F97">
        <w:rPr>
          <w:rStyle w:val="Kommentaariviide"/>
          <w:rFonts w:cs="Times New Roman"/>
          <w:sz w:val="24"/>
          <w:szCs w:val="24"/>
        </w:rPr>
        <w:t xml:space="preserve"> järgmises sõnastuses:</w:t>
      </w:r>
    </w:p>
    <w:p w14:paraId="081D71A5" w14:textId="0FC7FB11" w:rsidR="00960BA2" w:rsidRPr="00264F97" w:rsidRDefault="00960BA2" w:rsidP="002E3243">
      <w:pPr>
        <w:jc w:val="both"/>
        <w:rPr>
          <w:rStyle w:val="Kommentaariviide"/>
          <w:rFonts w:cs="Times New Roman"/>
          <w:sz w:val="24"/>
          <w:szCs w:val="24"/>
        </w:rPr>
      </w:pPr>
      <w:r w:rsidRPr="73A5ACA2">
        <w:rPr>
          <w:rStyle w:val="Kommentaariviide"/>
          <w:rFonts w:cs="Times New Roman"/>
          <w:sz w:val="24"/>
          <w:szCs w:val="24"/>
        </w:rPr>
        <w:t>„(</w:t>
      </w:r>
      <w:r w:rsidRPr="00BB7841">
        <w:rPr>
          <w:rStyle w:val="Kommentaariviide"/>
          <w:rFonts w:cs="Times New Roman"/>
          <w:sz w:val="24"/>
          <w:szCs w:val="24"/>
        </w:rPr>
        <w:t>9</w:t>
      </w:r>
      <w:r w:rsidRPr="00BB7841">
        <w:rPr>
          <w:rStyle w:val="Kommentaariviide"/>
          <w:rFonts w:cs="Times New Roman"/>
          <w:sz w:val="24"/>
          <w:szCs w:val="24"/>
          <w:vertAlign w:val="superscript"/>
        </w:rPr>
        <w:t>2</w:t>
      </w:r>
      <w:r w:rsidRPr="00BB7841">
        <w:rPr>
          <w:rStyle w:val="Kommentaariviide"/>
          <w:rFonts w:cs="Times New Roman"/>
          <w:sz w:val="24"/>
          <w:szCs w:val="24"/>
        </w:rPr>
        <w:t xml:space="preserve">) Järelevalvet Euroopa Parlamendi ja nõukogu määruse (EL) 2023/1542 </w:t>
      </w:r>
      <w:r w:rsidR="00264F97" w:rsidRPr="00BB7841">
        <w:rPr>
          <w:rStyle w:val="Kommentaariviide"/>
          <w:rFonts w:cs="Times New Roman"/>
          <w:sz w:val="24"/>
          <w:szCs w:val="24"/>
        </w:rPr>
        <w:t>VIII</w:t>
      </w:r>
      <w:r w:rsidR="00746E10" w:rsidRPr="00BB7841">
        <w:rPr>
          <w:rStyle w:val="Kommentaariviide"/>
          <w:rFonts w:cs="Times New Roman"/>
          <w:sz w:val="24"/>
          <w:szCs w:val="24"/>
        </w:rPr>
        <w:t xml:space="preserve"> peatüki, mis käsitleb patareisid ja akusid ning patarei- ja akujäätmeid,</w:t>
      </w:r>
      <w:r w:rsidR="00264F97" w:rsidRPr="00BB7841">
        <w:rPr>
          <w:rStyle w:val="Kommentaariviide"/>
          <w:rFonts w:cs="Times New Roman"/>
          <w:sz w:val="24"/>
          <w:szCs w:val="24"/>
        </w:rPr>
        <w:t xml:space="preserve"> </w:t>
      </w:r>
      <w:r w:rsidRPr="00BB7841">
        <w:rPr>
          <w:rStyle w:val="Kommentaariviide"/>
          <w:rFonts w:cs="Times New Roman"/>
          <w:sz w:val="24"/>
          <w:szCs w:val="24"/>
        </w:rPr>
        <w:t xml:space="preserve">nõuete täitmise üle </w:t>
      </w:r>
      <w:r w:rsidRPr="00090F24">
        <w:rPr>
          <w:rStyle w:val="Kommentaariviide"/>
          <w:rFonts w:cs="Times New Roman"/>
          <w:sz w:val="24"/>
          <w:szCs w:val="24"/>
        </w:rPr>
        <w:t>teosta</w:t>
      </w:r>
      <w:r w:rsidR="00264F97" w:rsidRPr="00090F24">
        <w:rPr>
          <w:rStyle w:val="Kommentaariviide"/>
          <w:rFonts w:cs="Times New Roman"/>
          <w:sz w:val="24"/>
          <w:szCs w:val="24"/>
        </w:rPr>
        <w:t>b</w:t>
      </w:r>
      <w:r w:rsidR="00264F97" w:rsidRPr="00BB7841">
        <w:rPr>
          <w:rStyle w:val="Kommentaariviide"/>
          <w:rFonts w:cs="Times New Roman"/>
          <w:sz w:val="24"/>
          <w:szCs w:val="24"/>
        </w:rPr>
        <w:t xml:space="preserve"> </w:t>
      </w:r>
      <w:r w:rsidR="00337282" w:rsidRPr="00BB7841">
        <w:rPr>
          <w:rStyle w:val="Kommentaariviide"/>
          <w:rFonts w:cs="Times New Roman"/>
          <w:sz w:val="24"/>
          <w:szCs w:val="24"/>
        </w:rPr>
        <w:t>Keskkonnaamet</w:t>
      </w:r>
      <w:r w:rsidR="00BB1D3A" w:rsidRPr="00BB7841">
        <w:rPr>
          <w:rStyle w:val="Kommentaariviide"/>
          <w:rFonts w:cs="Times New Roman"/>
          <w:sz w:val="24"/>
          <w:szCs w:val="24"/>
        </w:rPr>
        <w:t>.“</w:t>
      </w:r>
      <w:ins w:id="19" w:author="Moonika Kuusk - JUSTDIGI" w:date="2025-04-04T10:40:00Z" w16du:dateUtc="2025-04-04T07:40:00Z">
        <w:r w:rsidR="002B2DA1">
          <w:rPr>
            <w:rStyle w:val="Kommentaariviide"/>
            <w:rFonts w:cs="Times New Roman"/>
            <w:sz w:val="24"/>
            <w:szCs w:val="24"/>
          </w:rPr>
          <w:t>.</w:t>
        </w:r>
      </w:ins>
      <w:del w:id="20" w:author="Moonika Kuusk - JUSTDIGI" w:date="2025-04-04T10:40:00Z" w16du:dateUtc="2025-04-04T07:40:00Z">
        <w:r w:rsidR="00F56B26" w:rsidRPr="00090F24" w:rsidDel="002B2DA1">
          <w:rPr>
            <w:rStyle w:val="Kommentaariviide"/>
            <w:rFonts w:cs="Times New Roman"/>
            <w:sz w:val="24"/>
            <w:szCs w:val="24"/>
          </w:rPr>
          <w:delText>;</w:delText>
        </w:r>
      </w:del>
    </w:p>
    <w:p w14:paraId="599576D8" w14:textId="77777777" w:rsidR="00960BA2" w:rsidRPr="00264F97" w:rsidRDefault="00960BA2" w:rsidP="002E3243">
      <w:pPr>
        <w:pStyle w:val="Loendilik"/>
        <w:ind w:left="0"/>
        <w:jc w:val="both"/>
        <w:rPr>
          <w:rFonts w:cs="Times New Roman"/>
          <w:szCs w:val="24"/>
        </w:rPr>
      </w:pPr>
    </w:p>
    <w:p w14:paraId="55FD2E95" w14:textId="32CD47E6" w:rsidR="00960BA2" w:rsidRPr="00264F97" w:rsidRDefault="00960BA2" w:rsidP="50E9E442">
      <w:pPr>
        <w:pStyle w:val="Loendilik"/>
        <w:ind w:left="0"/>
        <w:jc w:val="both"/>
        <w:rPr>
          <w:rFonts w:cs="Times New Roman"/>
          <w:b/>
          <w:bCs/>
        </w:rPr>
      </w:pPr>
      <w:commentRangeStart w:id="21"/>
      <w:r w:rsidRPr="50E9E442">
        <w:rPr>
          <w:rFonts w:cs="Times New Roman"/>
          <w:b/>
          <w:bCs/>
        </w:rPr>
        <w:t>§</w:t>
      </w:r>
      <w:ins w:id="22" w:author="Kärt Voor - JUSTDIGI" w:date="2025-04-04T10:48:00Z">
        <w:r w:rsidR="26CC6D12" w:rsidRPr="50E9E442">
          <w:rPr>
            <w:rFonts w:cs="Times New Roman"/>
            <w:b/>
            <w:bCs/>
          </w:rPr>
          <w:t xml:space="preserve"> </w:t>
        </w:r>
      </w:ins>
      <w:commentRangeEnd w:id="21"/>
      <w:r>
        <w:rPr>
          <w:rStyle w:val="Kommentaariviide"/>
        </w:rPr>
        <w:commentReference w:id="21"/>
      </w:r>
      <w:r w:rsidRPr="50E9E442">
        <w:rPr>
          <w:rFonts w:cs="Times New Roman"/>
          <w:b/>
          <w:bCs/>
        </w:rPr>
        <w:t>2. Seaduse jõustumine</w:t>
      </w:r>
    </w:p>
    <w:p w14:paraId="6CF0FC78" w14:textId="77777777" w:rsidR="00960BA2" w:rsidRPr="00264F97" w:rsidRDefault="00960BA2" w:rsidP="002E3243">
      <w:pPr>
        <w:pStyle w:val="Loendilik"/>
        <w:ind w:left="0"/>
        <w:jc w:val="both"/>
        <w:rPr>
          <w:rFonts w:cs="Times New Roman"/>
          <w:b/>
          <w:bCs/>
          <w:szCs w:val="24"/>
        </w:rPr>
      </w:pPr>
    </w:p>
    <w:p w14:paraId="74126879" w14:textId="7E5813B5" w:rsidR="00960BA2" w:rsidRPr="00923788" w:rsidRDefault="00923788" w:rsidP="00BB7841">
      <w:pPr>
        <w:jc w:val="both"/>
        <w:rPr>
          <w:rFonts w:cs="Times New Roman"/>
          <w:szCs w:val="24"/>
        </w:rPr>
      </w:pPr>
      <w:r>
        <w:rPr>
          <w:rFonts w:cs="Times New Roman"/>
          <w:szCs w:val="24"/>
        </w:rPr>
        <w:t>(1)</w:t>
      </w:r>
      <w:r w:rsidR="00F56B26" w:rsidRPr="00923788">
        <w:rPr>
          <w:rFonts w:cs="Times New Roman"/>
          <w:szCs w:val="24"/>
        </w:rPr>
        <w:t xml:space="preserve"> </w:t>
      </w:r>
      <w:r w:rsidR="00960BA2" w:rsidRPr="00923788">
        <w:rPr>
          <w:rFonts w:cs="Times New Roman"/>
          <w:szCs w:val="24"/>
        </w:rPr>
        <w:t>Käesolev seadus jõustub 2025. aasta 18. augustil.</w:t>
      </w:r>
    </w:p>
    <w:p w14:paraId="2D4C813E" w14:textId="77777777" w:rsidR="00F56B26" w:rsidRDefault="00F56B26" w:rsidP="002E3243">
      <w:pPr>
        <w:jc w:val="both"/>
        <w:rPr>
          <w:rFonts w:cs="Times New Roman"/>
          <w:szCs w:val="24"/>
        </w:rPr>
      </w:pPr>
    </w:p>
    <w:p w14:paraId="013EE4EB" w14:textId="400CB4FC" w:rsidR="00960BA2" w:rsidRPr="00EA054F" w:rsidRDefault="00960BA2" w:rsidP="002E3243">
      <w:pPr>
        <w:jc w:val="both"/>
        <w:rPr>
          <w:rFonts w:cs="Times New Roman"/>
          <w:szCs w:val="24"/>
        </w:rPr>
      </w:pPr>
      <w:r w:rsidRPr="00264F97">
        <w:rPr>
          <w:rFonts w:cs="Times New Roman"/>
          <w:szCs w:val="24"/>
        </w:rPr>
        <w:t xml:space="preserve">(2) </w:t>
      </w:r>
      <w:r w:rsidRPr="00EA054F">
        <w:rPr>
          <w:rFonts w:cs="Times New Roman"/>
          <w:szCs w:val="24"/>
        </w:rPr>
        <w:t>Käesoleva seaduse § 1 punkt 3 jõustub 2026. aasta 1. jaanuaril.</w:t>
      </w:r>
    </w:p>
    <w:p w14:paraId="695FAB3C" w14:textId="77777777" w:rsidR="00F56B26" w:rsidRDefault="00F56B26" w:rsidP="002E3243">
      <w:pPr>
        <w:jc w:val="both"/>
        <w:rPr>
          <w:rFonts w:cs="Times New Roman"/>
          <w:szCs w:val="24"/>
        </w:rPr>
      </w:pPr>
    </w:p>
    <w:p w14:paraId="64E0C1B1" w14:textId="0C851ABE" w:rsidR="00960BA2" w:rsidRPr="00264F97" w:rsidRDefault="00960BA2" w:rsidP="002E3243">
      <w:pPr>
        <w:jc w:val="both"/>
        <w:rPr>
          <w:rFonts w:cs="Times New Roman"/>
          <w:szCs w:val="24"/>
        </w:rPr>
      </w:pPr>
      <w:r w:rsidRPr="00264F97">
        <w:rPr>
          <w:rFonts w:cs="Times New Roman"/>
          <w:szCs w:val="24"/>
        </w:rPr>
        <w:t>(3) Käesoleva seaduse § 1 punkt 1 jõustub 2027. aasta 18. veebruaril.</w:t>
      </w:r>
    </w:p>
    <w:p w14:paraId="1D739798" w14:textId="77777777" w:rsidR="00960BA2" w:rsidRPr="00264F97" w:rsidRDefault="00960BA2" w:rsidP="002E3243">
      <w:pPr>
        <w:jc w:val="both"/>
        <w:rPr>
          <w:rFonts w:cs="Times New Roman"/>
          <w:szCs w:val="24"/>
        </w:rPr>
      </w:pPr>
    </w:p>
    <w:p w14:paraId="5B9131C1" w14:textId="77777777" w:rsidR="00960BA2" w:rsidRDefault="00960BA2" w:rsidP="002E3243">
      <w:pPr>
        <w:jc w:val="both"/>
        <w:rPr>
          <w:rFonts w:cs="Times New Roman"/>
          <w:szCs w:val="24"/>
        </w:rPr>
      </w:pPr>
    </w:p>
    <w:p w14:paraId="333C49F3" w14:textId="77777777" w:rsidR="00F56B26" w:rsidRDefault="00F56B26" w:rsidP="002E3243">
      <w:pPr>
        <w:jc w:val="both"/>
        <w:rPr>
          <w:rFonts w:cs="Times New Roman"/>
          <w:szCs w:val="24"/>
        </w:rPr>
      </w:pPr>
    </w:p>
    <w:p w14:paraId="0769C55F" w14:textId="77777777" w:rsidR="00F56B26" w:rsidRDefault="00F56B26" w:rsidP="002E3243">
      <w:pPr>
        <w:jc w:val="both"/>
        <w:rPr>
          <w:rFonts w:cs="Times New Roman"/>
          <w:szCs w:val="24"/>
        </w:rPr>
      </w:pPr>
    </w:p>
    <w:p w14:paraId="736AA319" w14:textId="1D0786AD" w:rsidR="00F56B26" w:rsidRPr="00264F97" w:rsidRDefault="00F56B26" w:rsidP="002E3243">
      <w:pPr>
        <w:jc w:val="both"/>
        <w:rPr>
          <w:rFonts w:cs="Times New Roman"/>
          <w:szCs w:val="24"/>
        </w:rPr>
      </w:pPr>
      <w:r>
        <w:rPr>
          <w:rFonts w:cs="Times New Roman"/>
          <w:szCs w:val="24"/>
        </w:rPr>
        <w:t>______________________________________________________________________</w:t>
      </w:r>
    </w:p>
    <w:p w14:paraId="19DA522E" w14:textId="77777777" w:rsidR="00960BA2" w:rsidRPr="00264F97" w:rsidRDefault="00960BA2" w:rsidP="50E9E442">
      <w:pPr>
        <w:jc w:val="both"/>
        <w:rPr>
          <w:del w:id="23" w:author="Kärt Voor - JUSTDIGI" w:date="2025-04-04T10:48:00Z" w16du:dateUtc="2025-04-04T10:48:45Z"/>
          <w:rFonts w:cs="Times New Roman"/>
        </w:rPr>
      </w:pPr>
      <w:del w:id="24" w:author="Kärt Voor - JUSTDIGI" w:date="2025-04-04T10:48:00Z">
        <w:r w:rsidRPr="50E9E442" w:rsidDel="00960BA2">
          <w:rPr>
            <w:rFonts w:cs="Times New Roman"/>
          </w:rPr>
          <w:delText>Xxxxxx</w:delText>
        </w:r>
      </w:del>
    </w:p>
    <w:p w14:paraId="55DEBD3D" w14:textId="77777777" w:rsidR="00960BA2" w:rsidRPr="00264F97" w:rsidRDefault="00960BA2" w:rsidP="002E3243">
      <w:pPr>
        <w:jc w:val="both"/>
        <w:rPr>
          <w:rFonts w:cs="Times New Roman"/>
          <w:szCs w:val="24"/>
        </w:rPr>
      </w:pPr>
      <w:r w:rsidRPr="00264F97">
        <w:rPr>
          <w:rFonts w:cs="Times New Roman"/>
          <w:szCs w:val="24"/>
        </w:rPr>
        <w:t>Riigikogu esimees</w:t>
      </w:r>
      <w:del w:id="25" w:author="Moonika Kuusk - JUSTDIGI" w:date="2025-04-04T10:41:00Z" w16du:dateUtc="2025-04-04T07:41:00Z">
        <w:r w:rsidRPr="00264F97" w:rsidDel="006C1A3E">
          <w:rPr>
            <w:rFonts w:cs="Times New Roman"/>
            <w:szCs w:val="24"/>
          </w:rPr>
          <w:delText>,</w:delText>
        </w:r>
      </w:del>
    </w:p>
    <w:p w14:paraId="5D0EA2CD" w14:textId="77777777" w:rsidR="00960BA2" w:rsidRPr="00264F97" w:rsidRDefault="00960BA2" w:rsidP="002E3243">
      <w:pPr>
        <w:jc w:val="both"/>
        <w:rPr>
          <w:rFonts w:cs="Times New Roman"/>
          <w:szCs w:val="24"/>
        </w:rPr>
      </w:pPr>
    </w:p>
    <w:p w14:paraId="158883EB" w14:textId="69668955" w:rsidR="00960BA2" w:rsidRDefault="00960BA2" w:rsidP="50E9E442">
      <w:pPr>
        <w:jc w:val="both"/>
        <w:rPr>
          <w:rFonts w:cs="Times New Roman"/>
        </w:rPr>
      </w:pPr>
      <w:r w:rsidRPr="50E9E442">
        <w:rPr>
          <w:rFonts w:cs="Times New Roman"/>
        </w:rPr>
        <w:t xml:space="preserve">Tallinn,     </w:t>
      </w:r>
      <w:del w:id="26" w:author="Kärt Voor - JUSTDIGI" w:date="2025-04-04T10:48:00Z">
        <w:r w:rsidRPr="50E9E442" w:rsidDel="00960BA2">
          <w:rPr>
            <w:rFonts w:cs="Times New Roman"/>
          </w:rPr>
          <w:delText>xx.xx.</w:delText>
        </w:r>
      </w:del>
      <w:r w:rsidRPr="50E9E442">
        <w:rPr>
          <w:rFonts w:cs="Times New Roman"/>
        </w:rPr>
        <w:t>202</w:t>
      </w:r>
      <w:r w:rsidR="00C0399E" w:rsidRPr="50E9E442">
        <w:rPr>
          <w:rFonts w:cs="Times New Roman"/>
        </w:rPr>
        <w:t>5</w:t>
      </w:r>
    </w:p>
    <w:p w14:paraId="0050FC03" w14:textId="08E95CCC" w:rsidR="00EA054F" w:rsidRDefault="00960BA2" w:rsidP="50E9E442">
      <w:pPr>
        <w:jc w:val="both"/>
        <w:rPr>
          <w:rFonts w:cs="Times New Roman"/>
        </w:rPr>
      </w:pPr>
      <w:r w:rsidRPr="50E9E442">
        <w:rPr>
          <w:rFonts w:cs="Times New Roman"/>
        </w:rPr>
        <w:t xml:space="preserve">Algatab Vabariigi Valitsus </w:t>
      </w:r>
      <w:del w:id="27" w:author="Kärt Voor - JUSTDIGI" w:date="2025-04-04T10:48:00Z">
        <w:r w:rsidRPr="50E9E442" w:rsidDel="00960BA2">
          <w:rPr>
            <w:rFonts w:cs="Times New Roman"/>
          </w:rPr>
          <w:delText>xx.xx.</w:delText>
        </w:r>
      </w:del>
      <w:r w:rsidRPr="50E9E442">
        <w:rPr>
          <w:rFonts w:cs="Times New Roman"/>
        </w:rPr>
        <w:t>202</w:t>
      </w:r>
      <w:r w:rsidR="00C0399E" w:rsidRPr="50E9E442">
        <w:rPr>
          <w:rFonts w:cs="Times New Roman"/>
        </w:rPr>
        <w:t>5</w:t>
      </w:r>
      <w:r w:rsidRPr="50E9E442">
        <w:rPr>
          <w:rFonts w:cs="Times New Roman"/>
        </w:rPr>
        <w:t>. a</w:t>
      </w:r>
    </w:p>
    <w:p w14:paraId="3C1D3BBF" w14:textId="7B99AE0F" w:rsidR="00103A39" w:rsidRPr="00264F97" w:rsidRDefault="00960BA2" w:rsidP="002E3243">
      <w:pPr>
        <w:jc w:val="both"/>
        <w:rPr>
          <w:rFonts w:cs="Times New Roman"/>
          <w:szCs w:val="24"/>
        </w:rPr>
      </w:pPr>
      <w:r w:rsidRPr="00264F97">
        <w:rPr>
          <w:rFonts w:cs="Times New Roman"/>
          <w:szCs w:val="24"/>
        </w:rPr>
        <w:t>allkirjastatud digitaalselt</w:t>
      </w:r>
    </w:p>
    <w:sectPr w:rsidR="00103A39" w:rsidRPr="00264F97" w:rsidSect="00746E10">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ärt Voor - JUSTDIGI" w:date="2025-04-04T13:44:00Z" w:initials="KJ">
    <w:p w14:paraId="45F96D6B" w14:textId="648735B6" w:rsidR="00A37735" w:rsidRDefault="00A37735">
      <w:pPr>
        <w:pStyle w:val="Kommentaaritekst"/>
      </w:pPr>
      <w:r>
        <w:rPr>
          <w:rStyle w:val="Kommentaariviide"/>
        </w:rPr>
        <w:annotationRef/>
      </w:r>
      <w:r w:rsidRPr="3C60AA68">
        <w:t>Sõna "on" asemel peab olema mõttekriips (ka teiste terminite juures on mõttekriips).</w:t>
      </w:r>
    </w:p>
  </w:comment>
  <w:comment w:id="2" w:author="Kärt Voor - JUSTDIGI" w:date="2025-04-04T10:07:00Z" w:initials="KJ">
    <w:p w14:paraId="268DFF5A" w14:textId="71E2E21F" w:rsidR="009D2730" w:rsidRDefault="009D2730">
      <w:pPr>
        <w:pStyle w:val="Kommentaaritekst"/>
      </w:pPr>
      <w:r>
        <w:rPr>
          <w:rStyle w:val="Kommentaariviide"/>
        </w:rPr>
        <w:annotationRef/>
      </w:r>
      <w:r w:rsidRPr="7240CCC1">
        <w:t>Peab olema semikoolon, sest järgneb veel punkte.</w:t>
      </w:r>
    </w:p>
  </w:comment>
  <w:comment w:id="5" w:author="Kärt Voor - JUSTDIGI" w:date="2025-04-04T10:09:00Z" w:initials="KJ">
    <w:p w14:paraId="057F5A46" w14:textId="3ED5EF6A" w:rsidR="009D2730" w:rsidRDefault="009D2730">
      <w:pPr>
        <w:pStyle w:val="Kommentaaritekst"/>
      </w:pPr>
      <w:r>
        <w:rPr>
          <w:rStyle w:val="Kommentaariviide"/>
        </w:rPr>
        <w:annotationRef/>
      </w:r>
      <w:r w:rsidRPr="25F1227F">
        <w:t>Peab olema ka koma.</w:t>
      </w:r>
    </w:p>
  </w:comment>
  <w:comment w:id="11" w:author="Kärt Voor - JUSTDIGI" w:date="2025-04-04T10:17:00Z" w:initials="KJ">
    <w:p w14:paraId="29518452" w14:textId="5A550A44" w:rsidR="009D2730" w:rsidRDefault="009D2730">
      <w:pPr>
        <w:pStyle w:val="Kommentaaritekst"/>
      </w:pPr>
      <w:r>
        <w:rPr>
          <w:rStyle w:val="Kommentaariviide"/>
        </w:rPr>
        <w:annotationRef/>
      </w:r>
      <w:r w:rsidRPr="693ECD85">
        <w:t>VV kehtestab määrusega, mitte ei kinnita. Palume parandada.</w:t>
      </w:r>
    </w:p>
  </w:comment>
  <w:comment w:id="12" w:author="Kärt Voor - JUSTDIGI" w:date="2025-04-04T10:20:00Z" w:initials="KJ">
    <w:p w14:paraId="6E59197C" w14:textId="6206802E" w:rsidR="005677C3" w:rsidRDefault="005677C3">
      <w:pPr>
        <w:pStyle w:val="Kommentaaritekst"/>
      </w:pPr>
      <w:r>
        <w:rPr>
          <w:rStyle w:val="Kommentaariviide"/>
        </w:rPr>
        <w:annotationRef/>
      </w:r>
      <w:r w:rsidRPr="104DD944">
        <w:t>Kuivõrd I ringiga võrreldes lisandusid EN-sse probleemtooteregistri sätteid sisaldavad muudatused, siis peavad § 26 muudatused olema enne probleemtooteregistrit (§ 26(1)) muudatusi. Palume muutmispunkti asukohta muuta (p.o p 4).</w:t>
      </w:r>
    </w:p>
  </w:comment>
  <w:comment w:id="15" w:author="Kärt Voor - JUSTDIGI" w:date="2025-04-04T13:52:00Z" w:initials="KJ">
    <w:p w14:paraId="675BBD52" w14:textId="79F7E774" w:rsidR="00A37735" w:rsidRDefault="00A37735">
      <w:pPr>
        <w:pStyle w:val="Kommentaaritekst"/>
      </w:pPr>
      <w:r>
        <w:rPr>
          <w:rStyle w:val="Kommentaariviide"/>
        </w:rPr>
        <w:annotationRef/>
      </w:r>
      <w:r w:rsidRPr="5E34EB80">
        <w:t>Jutumärgid ei ole paksus kirjas.</w:t>
      </w:r>
    </w:p>
  </w:comment>
  <w:comment w:id="18" w:author="Kärt Voor - JUSTDIGI" w:date="2025-04-04T10:34:00Z" w:initials="KJ">
    <w:p w14:paraId="4CE2FE22" w14:textId="607F93B8" w:rsidR="00103758" w:rsidRDefault="00103758">
      <w:pPr>
        <w:pStyle w:val="Kommentaaritekst"/>
      </w:pPr>
      <w:r>
        <w:rPr>
          <w:rStyle w:val="Kommentaariviide"/>
        </w:rPr>
        <w:annotationRef/>
      </w:r>
      <w:r w:rsidRPr="33F6266B">
        <w:t xml:space="preserve">Kehtetuks tunnistatavale viitab keskkonnaministri määrus "Probleemtoodete kohta kehtestatud keeldude ja piirangute rakendamise tähtajad ning probleemtoodetes ohtlike ainete sisalduse piirnormid". Seetõttu vajalik muuta ka seda rak.akti. Rak.akti kavandis sellist muudatust ei ole. </w:t>
      </w:r>
    </w:p>
  </w:comment>
  <w:comment w:id="21" w:author="Kärt Voor - JUSTDIGI" w:date="2025-04-04T13:52:00Z" w:initials="KJ">
    <w:p w14:paraId="61AA7FD4" w14:textId="62D2AAED" w:rsidR="00A37735" w:rsidRDefault="00A37735">
      <w:pPr>
        <w:pStyle w:val="Kommentaaritekst"/>
      </w:pPr>
      <w:r>
        <w:rPr>
          <w:rStyle w:val="Kommentaariviide"/>
        </w:rPr>
        <w:annotationRef/>
      </w:r>
      <w:r w:rsidRPr="12FD0BAE">
        <w:t>Tühik puudu.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5F96D6B" w15:done="0"/>
  <w15:commentEx w15:paraId="268DFF5A" w15:done="0"/>
  <w15:commentEx w15:paraId="057F5A46" w15:done="0"/>
  <w15:commentEx w15:paraId="29518452" w15:done="0"/>
  <w15:commentEx w15:paraId="6E59197C" w15:done="0"/>
  <w15:commentEx w15:paraId="675BBD52" w15:done="0"/>
  <w15:commentEx w15:paraId="4CE2FE22" w15:done="0"/>
  <w15:commentEx w15:paraId="61AA7F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D94BDC7" w16cex:dateUtc="2025-04-04T10:44:00Z"/>
  <w16cex:commentExtensible w16cex:durableId="78CF5F25" w16cex:dateUtc="2025-04-04T07:07:00Z"/>
  <w16cex:commentExtensible w16cex:durableId="1FE864D7" w16cex:dateUtc="2025-04-04T07:09:00Z"/>
  <w16cex:commentExtensible w16cex:durableId="02F73B2D" w16cex:dateUtc="2025-04-04T07:17:00Z"/>
  <w16cex:commentExtensible w16cex:durableId="5FD64B98" w16cex:dateUtc="2025-04-04T07:20:00Z"/>
  <w16cex:commentExtensible w16cex:durableId="7935551A" w16cex:dateUtc="2025-04-04T10:52:00Z"/>
  <w16cex:commentExtensible w16cex:durableId="4A539023" w16cex:dateUtc="2025-04-04T07:34:00Z"/>
  <w16cex:commentExtensible w16cex:durableId="2590A570" w16cex:dateUtc="2025-04-04T10: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5F96D6B" w16cid:durableId="4D94BDC7"/>
  <w16cid:commentId w16cid:paraId="268DFF5A" w16cid:durableId="78CF5F25"/>
  <w16cid:commentId w16cid:paraId="057F5A46" w16cid:durableId="1FE864D7"/>
  <w16cid:commentId w16cid:paraId="29518452" w16cid:durableId="02F73B2D"/>
  <w16cid:commentId w16cid:paraId="6E59197C" w16cid:durableId="5FD64B98"/>
  <w16cid:commentId w16cid:paraId="675BBD52" w16cid:durableId="7935551A"/>
  <w16cid:commentId w16cid:paraId="4CE2FE22" w16cid:durableId="4A539023"/>
  <w16cid:commentId w16cid:paraId="61AA7FD4" w16cid:durableId="2590A57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1C6550"/>
    <w:multiLevelType w:val="hybridMultilevel"/>
    <w:tmpl w:val="769E261A"/>
    <w:lvl w:ilvl="0" w:tplc="6612357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9451639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ärt Voor - JUSTDIGI">
    <w15:presenceInfo w15:providerId="AD" w15:userId="S::kart.voor@justdigi.ee::52dc4114-728c-4d71-abb1-7c598a6ea6aa"/>
  </w15:person>
  <w15:person w15:author="Moonika Kuusk - JUSTDIGI">
    <w15:presenceInfo w15:providerId="AD" w15:userId="S::moonika.kuusk@justdigi.ee::98222d7a-311a-491a-9144-cc461724f7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BA2"/>
    <w:rsid w:val="00002F92"/>
    <w:rsid w:val="00011713"/>
    <w:rsid w:val="00036225"/>
    <w:rsid w:val="00073D04"/>
    <w:rsid w:val="00083D8F"/>
    <w:rsid w:val="000863D6"/>
    <w:rsid w:val="0009085F"/>
    <w:rsid w:val="0009096C"/>
    <w:rsid w:val="00090F24"/>
    <w:rsid w:val="000920D3"/>
    <w:rsid w:val="00103758"/>
    <w:rsid w:val="00103A39"/>
    <w:rsid w:val="0018622C"/>
    <w:rsid w:val="001F37E8"/>
    <w:rsid w:val="00264F97"/>
    <w:rsid w:val="002711F6"/>
    <w:rsid w:val="00282B18"/>
    <w:rsid w:val="002903BD"/>
    <w:rsid w:val="0029464C"/>
    <w:rsid w:val="002B2DA1"/>
    <w:rsid w:val="002D409D"/>
    <w:rsid w:val="002E3243"/>
    <w:rsid w:val="00325AF3"/>
    <w:rsid w:val="00337282"/>
    <w:rsid w:val="003377B8"/>
    <w:rsid w:val="003703EC"/>
    <w:rsid w:val="00374677"/>
    <w:rsid w:val="00387260"/>
    <w:rsid w:val="003A33AD"/>
    <w:rsid w:val="003A44D7"/>
    <w:rsid w:val="003C3573"/>
    <w:rsid w:val="003C6523"/>
    <w:rsid w:val="003D0CB2"/>
    <w:rsid w:val="003F1D5F"/>
    <w:rsid w:val="004038BA"/>
    <w:rsid w:val="004113A8"/>
    <w:rsid w:val="00436B36"/>
    <w:rsid w:val="0044452A"/>
    <w:rsid w:val="00454835"/>
    <w:rsid w:val="004A1771"/>
    <w:rsid w:val="00521DEC"/>
    <w:rsid w:val="005408DE"/>
    <w:rsid w:val="005677C3"/>
    <w:rsid w:val="00582F60"/>
    <w:rsid w:val="005B4425"/>
    <w:rsid w:val="005F229D"/>
    <w:rsid w:val="006060FE"/>
    <w:rsid w:val="006971E7"/>
    <w:rsid w:val="006C1A3E"/>
    <w:rsid w:val="00721BF0"/>
    <w:rsid w:val="007434DA"/>
    <w:rsid w:val="00746E10"/>
    <w:rsid w:val="00762328"/>
    <w:rsid w:val="007745BF"/>
    <w:rsid w:val="007C5E82"/>
    <w:rsid w:val="007F046A"/>
    <w:rsid w:val="00865039"/>
    <w:rsid w:val="00881238"/>
    <w:rsid w:val="008845FE"/>
    <w:rsid w:val="0089324A"/>
    <w:rsid w:val="008F4038"/>
    <w:rsid w:val="009044DB"/>
    <w:rsid w:val="00923788"/>
    <w:rsid w:val="00946142"/>
    <w:rsid w:val="00960BA2"/>
    <w:rsid w:val="00985658"/>
    <w:rsid w:val="00987610"/>
    <w:rsid w:val="009A0932"/>
    <w:rsid w:val="009A23BB"/>
    <w:rsid w:val="009D2730"/>
    <w:rsid w:val="00A01ACB"/>
    <w:rsid w:val="00A37735"/>
    <w:rsid w:val="00A70FB6"/>
    <w:rsid w:val="00A76215"/>
    <w:rsid w:val="00AD73FE"/>
    <w:rsid w:val="00B118E2"/>
    <w:rsid w:val="00B14F98"/>
    <w:rsid w:val="00B2166B"/>
    <w:rsid w:val="00B433BB"/>
    <w:rsid w:val="00B74089"/>
    <w:rsid w:val="00BB119D"/>
    <w:rsid w:val="00BB1D3A"/>
    <w:rsid w:val="00BB7841"/>
    <w:rsid w:val="00BD209E"/>
    <w:rsid w:val="00BF4A8B"/>
    <w:rsid w:val="00C0399E"/>
    <w:rsid w:val="00C268F1"/>
    <w:rsid w:val="00C308E8"/>
    <w:rsid w:val="00C4284D"/>
    <w:rsid w:val="00C56128"/>
    <w:rsid w:val="00C75A63"/>
    <w:rsid w:val="00C96561"/>
    <w:rsid w:val="00CB73C8"/>
    <w:rsid w:val="00CE2BE6"/>
    <w:rsid w:val="00CE303B"/>
    <w:rsid w:val="00D33C6C"/>
    <w:rsid w:val="00D431A0"/>
    <w:rsid w:val="00D52872"/>
    <w:rsid w:val="00D57F3C"/>
    <w:rsid w:val="00DD65A0"/>
    <w:rsid w:val="00DD79DC"/>
    <w:rsid w:val="00DF6978"/>
    <w:rsid w:val="00EA054F"/>
    <w:rsid w:val="00ED0747"/>
    <w:rsid w:val="00F147D6"/>
    <w:rsid w:val="00F3210C"/>
    <w:rsid w:val="00F56B26"/>
    <w:rsid w:val="00F62F66"/>
    <w:rsid w:val="00F87335"/>
    <w:rsid w:val="00FA26D6"/>
    <w:rsid w:val="00FA7C4E"/>
    <w:rsid w:val="00FC3CF2"/>
    <w:rsid w:val="01280922"/>
    <w:rsid w:val="019B123D"/>
    <w:rsid w:val="01B7E545"/>
    <w:rsid w:val="04325039"/>
    <w:rsid w:val="043BDBA2"/>
    <w:rsid w:val="0680C500"/>
    <w:rsid w:val="07612534"/>
    <w:rsid w:val="09A15363"/>
    <w:rsid w:val="09B19323"/>
    <w:rsid w:val="0B8C15B3"/>
    <w:rsid w:val="0C46E2C6"/>
    <w:rsid w:val="0F5F593A"/>
    <w:rsid w:val="0FC0C6C0"/>
    <w:rsid w:val="10218F73"/>
    <w:rsid w:val="1035CB8B"/>
    <w:rsid w:val="10F2C1FC"/>
    <w:rsid w:val="11C30E7C"/>
    <w:rsid w:val="12418EA8"/>
    <w:rsid w:val="141C7478"/>
    <w:rsid w:val="15CD5DCE"/>
    <w:rsid w:val="18176239"/>
    <w:rsid w:val="19E627D6"/>
    <w:rsid w:val="1A4B337F"/>
    <w:rsid w:val="1CF5B93B"/>
    <w:rsid w:val="1EC0B2C2"/>
    <w:rsid w:val="21346DB1"/>
    <w:rsid w:val="236E3FF0"/>
    <w:rsid w:val="24D4AA8B"/>
    <w:rsid w:val="26CC6D12"/>
    <w:rsid w:val="292852CD"/>
    <w:rsid w:val="2CE5FE95"/>
    <w:rsid w:val="2DA910F8"/>
    <w:rsid w:val="2E7679B8"/>
    <w:rsid w:val="2EF73ECB"/>
    <w:rsid w:val="384152F8"/>
    <w:rsid w:val="38DAD406"/>
    <w:rsid w:val="3A408CE7"/>
    <w:rsid w:val="3B824731"/>
    <w:rsid w:val="3D855DEF"/>
    <w:rsid w:val="3EEEBA30"/>
    <w:rsid w:val="40F5F763"/>
    <w:rsid w:val="425C9914"/>
    <w:rsid w:val="436F142C"/>
    <w:rsid w:val="440CDAD7"/>
    <w:rsid w:val="46974F9C"/>
    <w:rsid w:val="4886014E"/>
    <w:rsid w:val="48950EE7"/>
    <w:rsid w:val="49121E10"/>
    <w:rsid w:val="492BF456"/>
    <w:rsid w:val="4AA21E98"/>
    <w:rsid w:val="4B4323C5"/>
    <w:rsid w:val="4F3677DF"/>
    <w:rsid w:val="502DD4E3"/>
    <w:rsid w:val="50E9E442"/>
    <w:rsid w:val="51C67624"/>
    <w:rsid w:val="524550B0"/>
    <w:rsid w:val="52A0250D"/>
    <w:rsid w:val="56F05FF2"/>
    <w:rsid w:val="582EE5CA"/>
    <w:rsid w:val="5B1CF0B5"/>
    <w:rsid w:val="5D264DB0"/>
    <w:rsid w:val="606746F3"/>
    <w:rsid w:val="627988F9"/>
    <w:rsid w:val="63219039"/>
    <w:rsid w:val="63589B1B"/>
    <w:rsid w:val="66B865F6"/>
    <w:rsid w:val="6C355878"/>
    <w:rsid w:val="70E5A833"/>
    <w:rsid w:val="71180666"/>
    <w:rsid w:val="7228EF3C"/>
    <w:rsid w:val="72432F74"/>
    <w:rsid w:val="734E9297"/>
    <w:rsid w:val="73A5ACA2"/>
    <w:rsid w:val="7465F29B"/>
    <w:rsid w:val="77446EE6"/>
    <w:rsid w:val="775E8904"/>
    <w:rsid w:val="779D25E1"/>
    <w:rsid w:val="7B59985B"/>
    <w:rsid w:val="7B6C7842"/>
    <w:rsid w:val="7FAAEB4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668BF"/>
  <w15:chartTrackingRefBased/>
  <w15:docId w15:val="{34C59C7D-5215-4383-841E-2DD2F556B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60BA2"/>
    <w:pPr>
      <w:spacing w:after="0" w:line="240" w:lineRule="auto"/>
    </w:pPr>
    <w:rPr>
      <w:rFonts w:ascii="Times New Roman" w:hAnsi="Times New Roman" w:cs="Calibri"/>
      <w:kern w:val="0"/>
      <w:sz w:val="24"/>
    </w:rPr>
  </w:style>
  <w:style w:type="paragraph" w:styleId="Pealkiri1">
    <w:name w:val="heading 1"/>
    <w:basedOn w:val="Normaallaad"/>
    <w:link w:val="Pealkiri1Mrk"/>
    <w:uiPriority w:val="9"/>
    <w:qFormat/>
    <w:rsid w:val="00F62F66"/>
    <w:pPr>
      <w:spacing w:before="100" w:beforeAutospacing="1" w:after="100" w:afterAutospacing="1"/>
      <w:outlineLvl w:val="0"/>
    </w:pPr>
    <w:rPr>
      <w:rFonts w:eastAsia="Times New Roman" w:cs="Times New Roman"/>
      <w:b/>
      <w:bCs/>
      <w:kern w:val="36"/>
      <w:szCs w:val="48"/>
      <w:lang w:eastAsia="et-EE"/>
    </w:rPr>
  </w:style>
  <w:style w:type="paragraph" w:styleId="Pealkiri2">
    <w:name w:val="heading 2"/>
    <w:basedOn w:val="Normaallaad"/>
    <w:next w:val="Normaallaad"/>
    <w:link w:val="Pealkiri2Mrk"/>
    <w:uiPriority w:val="9"/>
    <w:unhideWhenUsed/>
    <w:qFormat/>
    <w:rsid w:val="00F62F66"/>
    <w:pPr>
      <w:keepNext/>
      <w:keepLines/>
      <w:spacing w:before="40"/>
      <w:outlineLvl w:val="1"/>
    </w:pPr>
    <w:rPr>
      <w:rFonts w:eastAsiaTheme="majorEastAsia" w:cstheme="majorBidi"/>
      <w:b/>
      <w:szCs w:val="26"/>
    </w:rPr>
  </w:style>
  <w:style w:type="paragraph" w:styleId="Pealkiri3">
    <w:name w:val="heading 3"/>
    <w:basedOn w:val="Normaallaad"/>
    <w:next w:val="Normaallaad"/>
    <w:link w:val="Pealkiri3Mrk"/>
    <w:uiPriority w:val="9"/>
    <w:unhideWhenUsed/>
    <w:qFormat/>
    <w:rsid w:val="00F62F66"/>
    <w:pPr>
      <w:keepNext/>
      <w:keepLines/>
      <w:spacing w:before="40"/>
      <w:outlineLvl w:val="2"/>
    </w:pPr>
    <w:rPr>
      <w:rFonts w:eastAsiaTheme="majorEastAsia" w:cstheme="majorBidi"/>
      <w:b/>
      <w:i/>
      <w:szCs w:val="24"/>
    </w:rPr>
  </w:style>
  <w:style w:type="paragraph" w:styleId="Pealkiri4">
    <w:name w:val="heading 4"/>
    <w:basedOn w:val="Normaallaad"/>
    <w:next w:val="Normaallaad"/>
    <w:link w:val="Pealkiri4Mrk"/>
    <w:uiPriority w:val="9"/>
    <w:semiHidden/>
    <w:unhideWhenUsed/>
    <w:qFormat/>
    <w:rsid w:val="00960BA2"/>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960BA2"/>
    <w:pPr>
      <w:keepNext/>
      <w:keepLines/>
      <w:spacing w:before="80" w:after="40"/>
      <w:outlineLvl w:val="4"/>
    </w:pPr>
    <w:rPr>
      <w:rFonts w:asciiTheme="minorHAnsi" w:eastAsiaTheme="majorEastAsia" w:hAnsiTheme="minorHAnsi" w:cstheme="majorBidi"/>
      <w:color w:val="2F5496" w:themeColor="accent1" w:themeShade="BF"/>
    </w:rPr>
  </w:style>
  <w:style w:type="paragraph" w:styleId="Pealkiri6">
    <w:name w:val="heading 6"/>
    <w:basedOn w:val="Normaallaad"/>
    <w:next w:val="Normaallaad"/>
    <w:link w:val="Pealkiri6Mrk"/>
    <w:uiPriority w:val="9"/>
    <w:semiHidden/>
    <w:unhideWhenUsed/>
    <w:qFormat/>
    <w:rsid w:val="00960BA2"/>
    <w:pPr>
      <w:keepNext/>
      <w:keepLines/>
      <w:spacing w:before="4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60BA2"/>
    <w:pPr>
      <w:keepNext/>
      <w:keepLines/>
      <w:spacing w:before="4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960BA2"/>
    <w:pPr>
      <w:keepNext/>
      <w:keepLines/>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60BA2"/>
    <w:pPr>
      <w:keepNext/>
      <w:keepLines/>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62F66"/>
    <w:rPr>
      <w:rFonts w:ascii="Times New Roman" w:eastAsia="Times New Roman" w:hAnsi="Times New Roman" w:cs="Times New Roman"/>
      <w:b/>
      <w:bCs/>
      <w:kern w:val="36"/>
      <w:sz w:val="24"/>
      <w:szCs w:val="48"/>
      <w:lang w:eastAsia="et-EE"/>
      <w14:ligatures w14:val="none"/>
    </w:rPr>
  </w:style>
  <w:style w:type="character" w:customStyle="1" w:styleId="Pealkiri2Mrk">
    <w:name w:val="Pealkiri 2 Märk"/>
    <w:basedOn w:val="Liguvaikefont"/>
    <w:link w:val="Pealkiri2"/>
    <w:uiPriority w:val="9"/>
    <w:rsid w:val="00F62F66"/>
    <w:rPr>
      <w:rFonts w:ascii="Times New Roman" w:eastAsiaTheme="majorEastAsia" w:hAnsi="Times New Roman" w:cstheme="majorBidi"/>
      <w:b/>
      <w:kern w:val="0"/>
      <w:sz w:val="24"/>
      <w:szCs w:val="26"/>
      <w14:ligatures w14:val="none"/>
    </w:rPr>
  </w:style>
  <w:style w:type="character" w:customStyle="1" w:styleId="Pealkiri3Mrk">
    <w:name w:val="Pealkiri 3 Märk"/>
    <w:basedOn w:val="Liguvaikefont"/>
    <w:link w:val="Pealkiri3"/>
    <w:uiPriority w:val="9"/>
    <w:rsid w:val="00F62F66"/>
    <w:rPr>
      <w:rFonts w:ascii="Times New Roman" w:eastAsiaTheme="majorEastAsia" w:hAnsi="Times New Roman" w:cstheme="majorBidi"/>
      <w:b/>
      <w:i/>
      <w:kern w:val="0"/>
      <w:sz w:val="24"/>
      <w:szCs w:val="24"/>
      <w14:ligatures w14:val="none"/>
    </w:rPr>
  </w:style>
  <w:style w:type="character" w:customStyle="1" w:styleId="Pealkiri4Mrk">
    <w:name w:val="Pealkiri 4 Märk"/>
    <w:basedOn w:val="Liguvaikefont"/>
    <w:link w:val="Pealkiri4"/>
    <w:uiPriority w:val="9"/>
    <w:semiHidden/>
    <w:rsid w:val="00960BA2"/>
    <w:rPr>
      <w:rFonts w:eastAsiaTheme="majorEastAsia" w:cstheme="majorBidi"/>
      <w:i/>
      <w:iCs/>
      <w:color w:val="2F5496" w:themeColor="accent1" w:themeShade="BF"/>
      <w:kern w:val="0"/>
      <w:sz w:val="24"/>
      <w14:ligatures w14:val="none"/>
    </w:rPr>
  </w:style>
  <w:style w:type="character" w:customStyle="1" w:styleId="Pealkiri5Mrk">
    <w:name w:val="Pealkiri 5 Märk"/>
    <w:basedOn w:val="Liguvaikefont"/>
    <w:link w:val="Pealkiri5"/>
    <w:uiPriority w:val="9"/>
    <w:semiHidden/>
    <w:rsid w:val="00960BA2"/>
    <w:rPr>
      <w:rFonts w:eastAsiaTheme="majorEastAsia" w:cstheme="majorBidi"/>
      <w:color w:val="2F5496" w:themeColor="accent1" w:themeShade="BF"/>
      <w:kern w:val="0"/>
      <w:sz w:val="24"/>
      <w14:ligatures w14:val="none"/>
    </w:rPr>
  </w:style>
  <w:style w:type="character" w:customStyle="1" w:styleId="Pealkiri6Mrk">
    <w:name w:val="Pealkiri 6 Märk"/>
    <w:basedOn w:val="Liguvaikefont"/>
    <w:link w:val="Pealkiri6"/>
    <w:uiPriority w:val="9"/>
    <w:semiHidden/>
    <w:rsid w:val="00960BA2"/>
    <w:rPr>
      <w:rFonts w:eastAsiaTheme="majorEastAsia" w:cstheme="majorBidi"/>
      <w:i/>
      <w:iCs/>
      <w:color w:val="595959" w:themeColor="text1" w:themeTint="A6"/>
      <w:kern w:val="0"/>
      <w:sz w:val="24"/>
      <w14:ligatures w14:val="none"/>
    </w:rPr>
  </w:style>
  <w:style w:type="character" w:customStyle="1" w:styleId="Pealkiri7Mrk">
    <w:name w:val="Pealkiri 7 Märk"/>
    <w:basedOn w:val="Liguvaikefont"/>
    <w:link w:val="Pealkiri7"/>
    <w:uiPriority w:val="9"/>
    <w:semiHidden/>
    <w:rsid w:val="00960BA2"/>
    <w:rPr>
      <w:rFonts w:eastAsiaTheme="majorEastAsia" w:cstheme="majorBidi"/>
      <w:color w:val="595959" w:themeColor="text1" w:themeTint="A6"/>
      <w:kern w:val="0"/>
      <w:sz w:val="24"/>
      <w14:ligatures w14:val="none"/>
    </w:rPr>
  </w:style>
  <w:style w:type="character" w:customStyle="1" w:styleId="Pealkiri8Mrk">
    <w:name w:val="Pealkiri 8 Märk"/>
    <w:basedOn w:val="Liguvaikefont"/>
    <w:link w:val="Pealkiri8"/>
    <w:uiPriority w:val="9"/>
    <w:semiHidden/>
    <w:rsid w:val="00960BA2"/>
    <w:rPr>
      <w:rFonts w:eastAsiaTheme="majorEastAsia" w:cstheme="majorBidi"/>
      <w:i/>
      <w:iCs/>
      <w:color w:val="272727" w:themeColor="text1" w:themeTint="D8"/>
      <w:kern w:val="0"/>
      <w:sz w:val="24"/>
      <w14:ligatures w14:val="none"/>
    </w:rPr>
  </w:style>
  <w:style w:type="character" w:customStyle="1" w:styleId="Pealkiri9Mrk">
    <w:name w:val="Pealkiri 9 Märk"/>
    <w:basedOn w:val="Liguvaikefont"/>
    <w:link w:val="Pealkiri9"/>
    <w:uiPriority w:val="9"/>
    <w:semiHidden/>
    <w:rsid w:val="00960BA2"/>
    <w:rPr>
      <w:rFonts w:eastAsiaTheme="majorEastAsia" w:cstheme="majorBidi"/>
      <w:color w:val="272727" w:themeColor="text1" w:themeTint="D8"/>
      <w:kern w:val="0"/>
      <w:sz w:val="24"/>
      <w14:ligatures w14:val="none"/>
    </w:rPr>
  </w:style>
  <w:style w:type="paragraph" w:styleId="Pealkiri">
    <w:name w:val="Title"/>
    <w:basedOn w:val="Normaallaad"/>
    <w:next w:val="Normaallaad"/>
    <w:link w:val="PealkiriMrk"/>
    <w:uiPriority w:val="10"/>
    <w:qFormat/>
    <w:rsid w:val="00960BA2"/>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60BA2"/>
    <w:rPr>
      <w:rFonts w:asciiTheme="majorHAnsi" w:eastAsiaTheme="majorEastAsia" w:hAnsiTheme="majorHAnsi" w:cstheme="majorBidi"/>
      <w:spacing w:val="-10"/>
      <w:kern w:val="28"/>
      <w:sz w:val="56"/>
      <w:szCs w:val="56"/>
      <w14:ligatures w14:val="none"/>
    </w:rPr>
  </w:style>
  <w:style w:type="paragraph" w:styleId="Alapealkiri">
    <w:name w:val="Subtitle"/>
    <w:basedOn w:val="Normaallaad"/>
    <w:next w:val="Normaallaad"/>
    <w:link w:val="AlapealkiriMrk"/>
    <w:uiPriority w:val="11"/>
    <w:qFormat/>
    <w:rsid w:val="00960BA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60BA2"/>
    <w:rPr>
      <w:rFonts w:eastAsiaTheme="majorEastAsia" w:cstheme="majorBidi"/>
      <w:color w:val="595959" w:themeColor="text1" w:themeTint="A6"/>
      <w:spacing w:val="15"/>
      <w:kern w:val="0"/>
      <w:sz w:val="28"/>
      <w:szCs w:val="28"/>
      <w14:ligatures w14:val="none"/>
    </w:rPr>
  </w:style>
  <w:style w:type="paragraph" w:styleId="Tsitaat">
    <w:name w:val="Quote"/>
    <w:basedOn w:val="Normaallaad"/>
    <w:next w:val="Normaallaad"/>
    <w:link w:val="TsitaatMrk"/>
    <w:uiPriority w:val="29"/>
    <w:qFormat/>
    <w:rsid w:val="00960BA2"/>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960BA2"/>
    <w:rPr>
      <w:rFonts w:ascii="Times New Roman" w:hAnsi="Times New Roman" w:cs="Calibri"/>
      <w:i/>
      <w:iCs/>
      <w:color w:val="404040" w:themeColor="text1" w:themeTint="BF"/>
      <w:kern w:val="0"/>
      <w:sz w:val="24"/>
      <w14:ligatures w14:val="none"/>
    </w:rPr>
  </w:style>
  <w:style w:type="paragraph" w:styleId="Loendilik">
    <w:name w:val="List Paragraph"/>
    <w:basedOn w:val="Normaallaad"/>
    <w:uiPriority w:val="34"/>
    <w:qFormat/>
    <w:rsid w:val="00960BA2"/>
    <w:pPr>
      <w:ind w:left="720"/>
      <w:contextualSpacing/>
    </w:pPr>
  </w:style>
  <w:style w:type="character" w:styleId="Selgeltmrgatavrhutus">
    <w:name w:val="Intense Emphasis"/>
    <w:basedOn w:val="Liguvaikefont"/>
    <w:uiPriority w:val="21"/>
    <w:qFormat/>
    <w:rsid w:val="00960BA2"/>
    <w:rPr>
      <w:i/>
      <w:iCs/>
      <w:color w:val="2F5496" w:themeColor="accent1" w:themeShade="BF"/>
    </w:rPr>
  </w:style>
  <w:style w:type="paragraph" w:styleId="Selgeltmrgatavtsitaat">
    <w:name w:val="Intense Quote"/>
    <w:basedOn w:val="Normaallaad"/>
    <w:next w:val="Normaallaad"/>
    <w:link w:val="SelgeltmrgatavtsitaatMrk"/>
    <w:uiPriority w:val="30"/>
    <w:qFormat/>
    <w:rsid w:val="00960BA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960BA2"/>
    <w:rPr>
      <w:rFonts w:ascii="Times New Roman" w:hAnsi="Times New Roman" w:cs="Calibri"/>
      <w:i/>
      <w:iCs/>
      <w:color w:val="2F5496" w:themeColor="accent1" w:themeShade="BF"/>
      <w:kern w:val="0"/>
      <w:sz w:val="24"/>
      <w14:ligatures w14:val="none"/>
    </w:rPr>
  </w:style>
  <w:style w:type="character" w:styleId="Selgeltmrgatavviide">
    <w:name w:val="Intense Reference"/>
    <w:basedOn w:val="Liguvaikefont"/>
    <w:uiPriority w:val="32"/>
    <w:qFormat/>
    <w:rsid w:val="00960BA2"/>
    <w:rPr>
      <w:b/>
      <w:bCs/>
      <w:smallCaps/>
      <w:color w:val="2F5496" w:themeColor="accent1" w:themeShade="BF"/>
      <w:spacing w:val="5"/>
    </w:rPr>
  </w:style>
  <w:style w:type="character" w:styleId="Kommentaariviide">
    <w:name w:val="annotation reference"/>
    <w:basedOn w:val="Liguvaikefont"/>
    <w:uiPriority w:val="99"/>
    <w:semiHidden/>
    <w:unhideWhenUsed/>
    <w:rsid w:val="00960BA2"/>
    <w:rPr>
      <w:sz w:val="16"/>
      <w:szCs w:val="16"/>
    </w:rPr>
  </w:style>
  <w:style w:type="paragraph" w:styleId="Kommentaaritekst">
    <w:name w:val="annotation text"/>
    <w:basedOn w:val="Normaallaad"/>
    <w:link w:val="KommentaaritekstMrk"/>
    <w:uiPriority w:val="99"/>
    <w:unhideWhenUsed/>
    <w:rsid w:val="00881238"/>
    <w:rPr>
      <w:sz w:val="20"/>
      <w:szCs w:val="20"/>
    </w:rPr>
  </w:style>
  <w:style w:type="character" w:customStyle="1" w:styleId="KommentaaritekstMrk">
    <w:name w:val="Kommentaari tekst Märk"/>
    <w:basedOn w:val="Liguvaikefont"/>
    <w:link w:val="Kommentaaritekst"/>
    <w:uiPriority w:val="99"/>
    <w:rsid w:val="00881238"/>
    <w:rPr>
      <w:rFonts w:ascii="Times New Roman" w:hAnsi="Times New Roman" w:cs="Calibri"/>
      <w:kern w:val="0"/>
      <w:sz w:val="20"/>
      <w:szCs w:val="20"/>
    </w:rPr>
  </w:style>
  <w:style w:type="paragraph" w:styleId="Kommentaariteema">
    <w:name w:val="annotation subject"/>
    <w:basedOn w:val="Kommentaaritekst"/>
    <w:next w:val="Kommentaaritekst"/>
    <w:link w:val="KommentaariteemaMrk"/>
    <w:uiPriority w:val="99"/>
    <w:semiHidden/>
    <w:unhideWhenUsed/>
    <w:rsid w:val="00881238"/>
    <w:rPr>
      <w:b/>
      <w:bCs/>
    </w:rPr>
  </w:style>
  <w:style w:type="character" w:customStyle="1" w:styleId="KommentaariteemaMrk">
    <w:name w:val="Kommentaari teema Märk"/>
    <w:basedOn w:val="KommentaaritekstMrk"/>
    <w:link w:val="Kommentaariteema"/>
    <w:uiPriority w:val="99"/>
    <w:semiHidden/>
    <w:rsid w:val="00881238"/>
    <w:rPr>
      <w:rFonts w:ascii="Times New Roman" w:hAnsi="Times New Roman" w:cs="Calibri"/>
      <w:b/>
      <w:bCs/>
      <w:kern w:val="0"/>
      <w:sz w:val="20"/>
      <w:szCs w:val="20"/>
    </w:rPr>
  </w:style>
  <w:style w:type="paragraph" w:styleId="Redaktsioon">
    <w:name w:val="Revision"/>
    <w:hidden/>
    <w:uiPriority w:val="99"/>
    <w:semiHidden/>
    <w:rsid w:val="00C4284D"/>
    <w:pPr>
      <w:spacing w:after="0" w:line="240" w:lineRule="auto"/>
    </w:pPr>
    <w:rPr>
      <w:rFonts w:ascii="Times New Roman" w:hAnsi="Times New Roman" w:cs="Calibri"/>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A82180-6F67-46D1-AC1C-5C8701FD4052}">
  <ds:schemaRefs>
    <ds:schemaRef ds:uri="http://schemas.microsoft.com/sharepoint/v3/contenttype/forms"/>
  </ds:schemaRefs>
</ds:datastoreItem>
</file>

<file path=customXml/itemProps2.xml><?xml version="1.0" encoding="utf-8"?>
<ds:datastoreItem xmlns:ds="http://schemas.openxmlformats.org/officeDocument/2006/customXml" ds:itemID="{37FDB3A2-0BDA-4A8C-80BB-E6DCD835BB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C400F5-1C3C-448F-9720-1041F6115165}">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635</Words>
  <Characters>3689</Characters>
  <Application>Microsoft Office Word</Application>
  <DocSecurity>0</DocSecurity>
  <Lines>30</Lines>
  <Paragraphs>8</Paragraphs>
  <ScaleCrop>false</ScaleCrop>
  <Company>KeMIT</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Jäätmeseaduse (patareid (EN) 24.01.docx</dc:title>
  <dc:subject/>
  <dc:creator>Kelli Seppel</dc:creator>
  <cp:keywords/>
  <dc:description/>
  <cp:lastModifiedBy>Kärt Voor - JUSTDIGI</cp:lastModifiedBy>
  <cp:revision>3</cp:revision>
  <dcterms:created xsi:type="dcterms:W3CDTF">2025-04-04T11:12:00Z</dcterms:created>
  <dcterms:modified xsi:type="dcterms:W3CDTF">2025-04-04T11:14:00Z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2025-04-01T06:14:08Z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348e8620-53cf-422f-b932-d448adb2d61e</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